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EB4E0" w14:textId="77777777" w:rsidR="00D87B69" w:rsidRDefault="00D87B69" w:rsidP="000B0E4B">
      <w:pPr>
        <w:jc w:val="center"/>
      </w:pPr>
    </w:p>
    <w:p w14:paraId="63891B4B" w14:textId="77777777" w:rsidR="000C491E" w:rsidRDefault="000B0E4B" w:rsidP="000B0E4B">
      <w:pPr>
        <w:jc w:val="center"/>
      </w:pPr>
      <w:r>
        <w:t>GREENWICH COMMUNITY ASSOCIATION INC</w:t>
      </w:r>
    </w:p>
    <w:p w14:paraId="1DE8E9E9" w14:textId="77777777" w:rsidR="000B0E4B" w:rsidRDefault="000B0E4B" w:rsidP="000B0E4B">
      <w:pPr>
        <w:jc w:val="center"/>
      </w:pPr>
    </w:p>
    <w:p w14:paraId="0B624512" w14:textId="77777777" w:rsidR="000B0E4B" w:rsidRDefault="000B0E4B" w:rsidP="000B0E4B">
      <w:pPr>
        <w:spacing w:after="0"/>
        <w:jc w:val="center"/>
      </w:pPr>
      <w:r>
        <w:t>MINUTES OF GENERAL MEETING</w:t>
      </w:r>
    </w:p>
    <w:p w14:paraId="54008A92" w14:textId="77777777" w:rsidR="000B0E4B" w:rsidRDefault="000B0E4B" w:rsidP="000B0E4B">
      <w:pPr>
        <w:spacing w:after="0"/>
        <w:jc w:val="center"/>
      </w:pPr>
      <w:r>
        <w:t xml:space="preserve">Held at Greenwich Community Hall </w:t>
      </w:r>
    </w:p>
    <w:p w14:paraId="33D0E45F" w14:textId="77777777" w:rsidR="000B0E4B" w:rsidRDefault="000B0E4B" w:rsidP="000B0E4B">
      <w:pPr>
        <w:spacing w:after="0"/>
        <w:jc w:val="center"/>
      </w:pPr>
      <w:r>
        <w:t>46 Greenwich Road, Greenwich</w:t>
      </w:r>
    </w:p>
    <w:p w14:paraId="6FD5E87A" w14:textId="77777777" w:rsidR="00393000" w:rsidRDefault="000B0E4B" w:rsidP="000B0E4B">
      <w:pPr>
        <w:spacing w:after="120"/>
        <w:jc w:val="center"/>
      </w:pPr>
      <w:r>
        <w:t>On Wednesday</w:t>
      </w:r>
      <w:r w:rsidR="00393000">
        <w:t xml:space="preserve"> </w:t>
      </w:r>
      <w:r w:rsidR="005C10C1">
        <w:t>5 December</w:t>
      </w:r>
      <w:r w:rsidR="00393000">
        <w:t xml:space="preserve"> 2018</w:t>
      </w:r>
    </w:p>
    <w:p w14:paraId="7C447399" w14:textId="77777777" w:rsidR="00393000" w:rsidRDefault="00393000" w:rsidP="000B0E4B">
      <w:pPr>
        <w:spacing w:after="120"/>
        <w:jc w:val="center"/>
      </w:pPr>
    </w:p>
    <w:p w14:paraId="6913A858" w14:textId="77777777" w:rsidR="00393000" w:rsidRDefault="00393000" w:rsidP="00393000">
      <w:pPr>
        <w:spacing w:after="120"/>
      </w:pPr>
      <w:r>
        <w:t>The meeting opened at 7.45pm</w:t>
      </w:r>
    </w:p>
    <w:p w14:paraId="322E2A3C" w14:textId="77777777" w:rsidR="00165E07" w:rsidRDefault="00393000" w:rsidP="001D2414">
      <w:pPr>
        <w:spacing w:after="120"/>
      </w:pPr>
      <w:r w:rsidRPr="00393000">
        <w:rPr>
          <w:b/>
        </w:rPr>
        <w:t>Present</w:t>
      </w:r>
      <w:r>
        <w:t xml:space="preserve"> as per the attendance shee</w:t>
      </w:r>
      <w:r w:rsidR="00165E07">
        <w:t>t</w:t>
      </w:r>
    </w:p>
    <w:p w14:paraId="301719B6" w14:textId="77777777" w:rsidR="00474095" w:rsidRDefault="00474095" w:rsidP="001D2414">
      <w:pPr>
        <w:spacing w:after="120"/>
      </w:pPr>
    </w:p>
    <w:p w14:paraId="014233C3" w14:textId="77777777" w:rsidR="005C10C1" w:rsidRDefault="001D2414" w:rsidP="001D2414">
      <w:pPr>
        <w:spacing w:after="120"/>
      </w:pPr>
      <w:r>
        <w:rPr>
          <w:b/>
        </w:rPr>
        <w:t>1</w:t>
      </w:r>
      <w:r>
        <w:rPr>
          <w:b/>
        </w:rPr>
        <w:tab/>
      </w:r>
      <w:r w:rsidR="00393000" w:rsidRPr="005C10C1">
        <w:rPr>
          <w:b/>
        </w:rPr>
        <w:t>WELCOME</w:t>
      </w:r>
      <w:r w:rsidR="00393000">
        <w:t xml:space="preserve"> by Merri Southwood, President</w:t>
      </w:r>
    </w:p>
    <w:p w14:paraId="63C86EBE" w14:textId="77777777" w:rsidR="001D2414" w:rsidRDefault="005C10C1" w:rsidP="005C10C1">
      <w:pPr>
        <w:pStyle w:val="ListParagraph"/>
        <w:spacing w:after="120"/>
        <w:ind w:left="1080"/>
      </w:pPr>
      <w:r>
        <w:t>Opened the meeting with an apology that it had been necessary to bring this meeting forward from the previous scheduled date</w:t>
      </w:r>
      <w:r w:rsidR="001D2414">
        <w:t xml:space="preserve"> of 12 December, as it clashed with Council’s facilitated workshop on the same day</w:t>
      </w:r>
      <w:r>
        <w:t xml:space="preserve">. </w:t>
      </w:r>
    </w:p>
    <w:p w14:paraId="1B4D63FD" w14:textId="77777777" w:rsidR="001D2414" w:rsidRDefault="001D2414" w:rsidP="005C10C1">
      <w:pPr>
        <w:pStyle w:val="ListParagraph"/>
        <w:spacing w:after="120"/>
        <w:ind w:left="1080"/>
      </w:pPr>
    </w:p>
    <w:p w14:paraId="0301B49C" w14:textId="77777777" w:rsidR="001D2414" w:rsidRDefault="001D2414" w:rsidP="005C10C1">
      <w:pPr>
        <w:pStyle w:val="ListParagraph"/>
        <w:spacing w:after="120"/>
        <w:ind w:left="1080"/>
      </w:pPr>
      <w:r>
        <w:t>Merri Southwood</w:t>
      </w:r>
      <w:r w:rsidR="00165E07">
        <w:t xml:space="preserve"> </w:t>
      </w:r>
      <w:r>
        <w:t>thanked Councillors Pam Palmer, Andrew Zbik and Frances Vissel for their attendance.</w:t>
      </w:r>
    </w:p>
    <w:p w14:paraId="737A7406" w14:textId="77777777" w:rsidR="001D2414" w:rsidRDefault="001D2414" w:rsidP="005C10C1">
      <w:pPr>
        <w:pStyle w:val="ListParagraph"/>
        <w:spacing w:after="120"/>
        <w:ind w:left="1080"/>
      </w:pPr>
    </w:p>
    <w:p w14:paraId="3BC20298" w14:textId="77777777" w:rsidR="001D2414" w:rsidRDefault="001D2414" w:rsidP="005C10C1">
      <w:pPr>
        <w:pStyle w:val="ListParagraph"/>
        <w:spacing w:after="120"/>
        <w:ind w:left="1080"/>
      </w:pPr>
      <w:r>
        <w:t>Thanks were also expressed to Liz Walton for the production of excellent newsletter</w:t>
      </w:r>
      <w:r w:rsidR="00165E07">
        <w:t>s</w:t>
      </w:r>
      <w:r>
        <w:t>, to members of the community that deliver the newsletter</w:t>
      </w:r>
      <w:r w:rsidR="00165E07">
        <w:t>, with particular acknowledgement of the support over many years by Bill Fox, who died during the year.</w:t>
      </w:r>
    </w:p>
    <w:p w14:paraId="1CEA47BB" w14:textId="77777777" w:rsidR="00165E07" w:rsidRDefault="00165E07" w:rsidP="005C10C1">
      <w:pPr>
        <w:pStyle w:val="ListParagraph"/>
        <w:spacing w:after="120"/>
        <w:ind w:left="1080"/>
      </w:pPr>
      <w:r>
        <w:t>To Dion Weston, GCA webmaster, for a lot of last minute work he has had to do during the year.</w:t>
      </w:r>
    </w:p>
    <w:p w14:paraId="62CE817C" w14:textId="712F28CC" w:rsidR="000F524F" w:rsidRDefault="00BF07B1" w:rsidP="005C10C1">
      <w:pPr>
        <w:pStyle w:val="ListParagraph"/>
        <w:spacing w:after="120"/>
        <w:ind w:left="1080"/>
      </w:pPr>
      <w:r>
        <w:t xml:space="preserve">Thanks also to </w:t>
      </w:r>
      <w:r w:rsidR="00194A5B">
        <w:t>MaryEd Hartnell for the work she does in co-ordinating the distribution of the newsletter.</w:t>
      </w:r>
    </w:p>
    <w:p w14:paraId="2992A1BF" w14:textId="77777777" w:rsidR="00393000" w:rsidRDefault="00393000" w:rsidP="00393000">
      <w:pPr>
        <w:spacing w:after="120"/>
        <w:rPr>
          <w:b/>
        </w:rPr>
      </w:pPr>
      <w:r>
        <w:t>2</w:t>
      </w:r>
      <w:r>
        <w:tab/>
      </w:r>
      <w:r>
        <w:rPr>
          <w:b/>
        </w:rPr>
        <w:t xml:space="preserve">APOLOGIES </w:t>
      </w:r>
    </w:p>
    <w:p w14:paraId="7953D81A" w14:textId="2124E4D6" w:rsidR="00393000" w:rsidRDefault="00393000" w:rsidP="00393000">
      <w:pPr>
        <w:spacing w:after="120"/>
      </w:pPr>
      <w:r>
        <w:rPr>
          <w:b/>
        </w:rPr>
        <w:tab/>
      </w:r>
      <w:r w:rsidR="005C10C1" w:rsidRPr="005C10C1">
        <w:t>Peter Dean</w:t>
      </w:r>
      <w:r w:rsidR="0029426A">
        <w:t>e</w:t>
      </w:r>
      <w:r w:rsidR="005C10C1">
        <w:t>, Liz Walton</w:t>
      </w:r>
      <w:r w:rsidR="007B745A">
        <w:t>.</w:t>
      </w:r>
    </w:p>
    <w:p w14:paraId="209654BC" w14:textId="77777777" w:rsidR="00165E07" w:rsidRDefault="00165E07" w:rsidP="00393000">
      <w:pPr>
        <w:spacing w:after="120"/>
      </w:pPr>
    </w:p>
    <w:p w14:paraId="423D6A5E" w14:textId="77777777" w:rsidR="00165E07" w:rsidRDefault="00165E07" w:rsidP="00393000">
      <w:pPr>
        <w:spacing w:after="120"/>
        <w:rPr>
          <w:b/>
        </w:rPr>
      </w:pPr>
      <w:r>
        <w:t>3</w:t>
      </w:r>
      <w:r>
        <w:tab/>
      </w:r>
      <w:r>
        <w:rPr>
          <w:b/>
        </w:rPr>
        <w:t xml:space="preserve">CONFIRMATION OF </w:t>
      </w:r>
      <w:r w:rsidR="007B745A">
        <w:rPr>
          <w:b/>
        </w:rPr>
        <w:t>MINUTES OF GENERAL MEETING 17 AUGUST 2018</w:t>
      </w:r>
    </w:p>
    <w:p w14:paraId="49266938" w14:textId="77777777" w:rsidR="007B745A" w:rsidRDefault="007B745A" w:rsidP="007B745A">
      <w:pPr>
        <w:spacing w:after="0"/>
      </w:pPr>
      <w:r>
        <w:rPr>
          <w:b/>
        </w:rPr>
        <w:tab/>
      </w:r>
      <w:r>
        <w:t>Minutes available to be viewed online GCA website.</w:t>
      </w:r>
    </w:p>
    <w:p w14:paraId="619F77B6" w14:textId="5725A1C1" w:rsidR="007B745A" w:rsidRDefault="007B745A" w:rsidP="00393000">
      <w:pPr>
        <w:spacing w:after="120"/>
      </w:pPr>
      <w:r>
        <w:tab/>
        <w:t>Moved that minutes be confirmed, Gary Draffin, seconded by John Southwood</w:t>
      </w:r>
      <w:r w:rsidR="00762D2A">
        <w:t xml:space="preserve">, </w:t>
      </w:r>
      <w:r w:rsidR="00194A5B">
        <w:t>accepted</w:t>
      </w:r>
      <w:r w:rsidR="004765EE">
        <w:t>.</w:t>
      </w:r>
    </w:p>
    <w:p w14:paraId="3DC07050" w14:textId="77777777" w:rsidR="007B745A" w:rsidRDefault="007B745A" w:rsidP="00393000">
      <w:pPr>
        <w:spacing w:after="120"/>
      </w:pPr>
    </w:p>
    <w:p w14:paraId="1AA175D2" w14:textId="77777777" w:rsidR="000F524F" w:rsidRDefault="007B745A" w:rsidP="00393000">
      <w:pPr>
        <w:spacing w:after="120"/>
      </w:pPr>
      <w:r>
        <w:t>4</w:t>
      </w:r>
      <w:r>
        <w:tab/>
      </w:r>
      <w:r>
        <w:rPr>
          <w:b/>
        </w:rPr>
        <w:t>MATTERS ARISING FROM THE PREVIOUS GENERAL MEETING OF 17 AUGUST 2018</w:t>
      </w:r>
    </w:p>
    <w:p w14:paraId="2126E7E2" w14:textId="4562836C" w:rsidR="00474095" w:rsidRDefault="000F524F" w:rsidP="00393000">
      <w:pPr>
        <w:spacing w:after="120"/>
        <w:rPr>
          <w:b/>
        </w:rPr>
      </w:pPr>
      <w:r>
        <w:tab/>
        <w:t>To be dealt with in other items.</w:t>
      </w:r>
    </w:p>
    <w:p w14:paraId="6C9A9227" w14:textId="77777777" w:rsidR="00474095" w:rsidRDefault="00474095" w:rsidP="00393000">
      <w:pPr>
        <w:spacing w:after="120"/>
        <w:rPr>
          <w:b/>
        </w:rPr>
      </w:pPr>
    </w:p>
    <w:p w14:paraId="00E5E632" w14:textId="77777777" w:rsidR="007B745A" w:rsidRDefault="000F524F" w:rsidP="00393000">
      <w:pPr>
        <w:spacing w:after="120"/>
        <w:rPr>
          <w:b/>
        </w:rPr>
      </w:pPr>
      <w:r w:rsidRPr="000F524F">
        <w:rPr>
          <w:b/>
        </w:rPr>
        <w:t>5</w:t>
      </w:r>
      <w:r w:rsidRPr="000F524F">
        <w:rPr>
          <w:b/>
        </w:rPr>
        <w:tab/>
        <w:t>CORR</w:t>
      </w:r>
      <w:r>
        <w:rPr>
          <w:b/>
        </w:rPr>
        <w:t>ESPONDENCE</w:t>
      </w:r>
    </w:p>
    <w:p w14:paraId="0EBCC1BE" w14:textId="68CCE4E6" w:rsidR="000F524F" w:rsidRDefault="000F524F" w:rsidP="00474095">
      <w:pPr>
        <w:spacing w:after="0"/>
      </w:pPr>
      <w:r>
        <w:rPr>
          <w:b/>
        </w:rPr>
        <w:tab/>
      </w:r>
      <w:r>
        <w:t xml:space="preserve">Refer to </w:t>
      </w:r>
      <w:r w:rsidR="003D49D3" w:rsidRPr="00CF6464">
        <w:rPr>
          <w:b/>
        </w:rPr>
        <w:t>ATTACHMENT</w:t>
      </w:r>
      <w:r w:rsidRPr="00CF6464">
        <w:rPr>
          <w:b/>
        </w:rPr>
        <w:t xml:space="preserve"> </w:t>
      </w:r>
      <w:r w:rsidRPr="003D49D3">
        <w:rPr>
          <w:b/>
        </w:rPr>
        <w:t>A</w:t>
      </w:r>
      <w:r>
        <w:rPr>
          <w:b/>
        </w:rPr>
        <w:t xml:space="preserve"> </w:t>
      </w:r>
      <w:r>
        <w:t>for both in/out correspondence.</w:t>
      </w:r>
    </w:p>
    <w:p w14:paraId="7A6144A0" w14:textId="77777777" w:rsidR="000F524F" w:rsidRDefault="000F524F" w:rsidP="00474095">
      <w:pPr>
        <w:spacing w:after="0"/>
      </w:pPr>
      <w:r>
        <w:rPr>
          <w:b/>
        </w:rPr>
        <w:tab/>
      </w:r>
      <w:r w:rsidRPr="000F524F">
        <w:t xml:space="preserve">Merri </w:t>
      </w:r>
      <w:r>
        <w:t>Southwood thanked Liz Gill for the work undertaken as email secretary.</w:t>
      </w:r>
    </w:p>
    <w:p w14:paraId="0092B915" w14:textId="2EBE34BD" w:rsidR="00474095" w:rsidRDefault="00967C9F" w:rsidP="00474095">
      <w:pPr>
        <w:spacing w:after="0"/>
        <w:ind w:left="720"/>
      </w:pPr>
      <w:r>
        <w:lastRenderedPageBreak/>
        <w:t>Merri noted the</w:t>
      </w:r>
      <w:r w:rsidR="00474095">
        <w:t xml:space="preserve"> request received from </w:t>
      </w:r>
      <w:proofErr w:type="spellStart"/>
      <w:r w:rsidR="00474095">
        <w:t>Bay</w:t>
      </w:r>
      <w:r>
        <w:t>tree</w:t>
      </w:r>
      <w:proofErr w:type="spellEnd"/>
      <w:r>
        <w:t xml:space="preserve"> Retirement Resort</w:t>
      </w:r>
      <w:r w:rsidR="00474095">
        <w:t xml:space="preserve"> for GCA to meet with residents and to update them on the St Leonards South development.</w:t>
      </w:r>
    </w:p>
    <w:p w14:paraId="4BEC96B4" w14:textId="77777777" w:rsidR="00967C9F" w:rsidRDefault="00967C9F" w:rsidP="00474095">
      <w:pPr>
        <w:spacing w:after="0"/>
        <w:ind w:left="720"/>
      </w:pPr>
      <w:r>
        <w:t xml:space="preserve">Peter Deane and Merri made a presentation to the </w:t>
      </w:r>
      <w:proofErr w:type="spellStart"/>
      <w:r>
        <w:t>Baytree</w:t>
      </w:r>
      <w:proofErr w:type="spellEnd"/>
      <w:r>
        <w:t xml:space="preserve"> community on 1/2/2018.</w:t>
      </w:r>
    </w:p>
    <w:p w14:paraId="6359FC5D" w14:textId="04D20B05" w:rsidR="00967C9F" w:rsidRDefault="003D49D3" w:rsidP="00474095">
      <w:pPr>
        <w:spacing w:after="0"/>
        <w:ind w:left="720"/>
      </w:pPr>
      <w:r>
        <w:t>Approximately 35 residents attended and there was a lot of interest.</w:t>
      </w:r>
      <w:r w:rsidR="00967C9F">
        <w:t xml:space="preserve"> </w:t>
      </w:r>
    </w:p>
    <w:p w14:paraId="08FD7CB6" w14:textId="13D8D191" w:rsidR="003D49D3" w:rsidRDefault="003D49D3" w:rsidP="00474095">
      <w:pPr>
        <w:spacing w:after="0"/>
        <w:ind w:left="720"/>
      </w:pPr>
      <w:r>
        <w:t>We agreed to letterbox all residents for future newsletters.</w:t>
      </w:r>
    </w:p>
    <w:p w14:paraId="17D31BBF" w14:textId="77777777" w:rsidR="00474095" w:rsidRDefault="00474095" w:rsidP="00474095">
      <w:pPr>
        <w:spacing w:after="0"/>
        <w:ind w:left="720"/>
      </w:pPr>
    </w:p>
    <w:p w14:paraId="18DC1BF2" w14:textId="2E8BEAA4" w:rsidR="00474095" w:rsidRDefault="00474095" w:rsidP="00393000">
      <w:pPr>
        <w:spacing w:after="120"/>
        <w:rPr>
          <w:b/>
        </w:rPr>
      </w:pPr>
      <w:r>
        <w:rPr>
          <w:b/>
        </w:rPr>
        <w:t>6</w:t>
      </w:r>
      <w:r>
        <w:rPr>
          <w:b/>
        </w:rPr>
        <w:tab/>
        <w:t>REPORT</w:t>
      </w:r>
      <w:r w:rsidR="00714BB3">
        <w:rPr>
          <w:b/>
        </w:rPr>
        <w:t>S</w:t>
      </w:r>
      <w:r>
        <w:rPr>
          <w:b/>
        </w:rPr>
        <w:t xml:space="preserve"> ON ACTIVITIES OF THE ASSOCIATION</w:t>
      </w:r>
    </w:p>
    <w:p w14:paraId="0A832855" w14:textId="5A77D9FD" w:rsidR="007B0E4F" w:rsidRDefault="009215A2" w:rsidP="00393000">
      <w:pPr>
        <w:spacing w:after="120"/>
      </w:pPr>
      <w:r>
        <w:rPr>
          <w:b/>
        </w:rPr>
        <w:tab/>
        <w:t>(a) President</w:t>
      </w:r>
      <w:r w:rsidR="007B0E4F">
        <w:rPr>
          <w:b/>
        </w:rPr>
        <w:t>’s Report</w:t>
      </w:r>
      <w:r w:rsidR="007B0E4F">
        <w:rPr>
          <w:b/>
        </w:rPr>
        <w:tab/>
      </w:r>
    </w:p>
    <w:p w14:paraId="14309250" w14:textId="0F1CDEDA" w:rsidR="00373262" w:rsidRDefault="00373262" w:rsidP="001A7D22">
      <w:pPr>
        <w:spacing w:after="120"/>
        <w:ind w:left="720"/>
      </w:pPr>
      <w:r>
        <w:t xml:space="preserve">The president thanked members of the GCA </w:t>
      </w:r>
      <w:r w:rsidR="00EF3425">
        <w:t>Committee for their</w:t>
      </w:r>
      <w:r w:rsidR="003A4D1B">
        <w:t xml:space="preserve"> </w:t>
      </w:r>
      <w:r w:rsidR="001A7D22">
        <w:t xml:space="preserve">support and commitment </w:t>
      </w:r>
      <w:r w:rsidR="004765EE">
        <w:t xml:space="preserve">addressing </w:t>
      </w:r>
      <w:r w:rsidR="001A7D22">
        <w:t>the many</w:t>
      </w:r>
      <w:r w:rsidR="007E5D49">
        <w:t xml:space="preserve"> issues that have arisen during 2018</w:t>
      </w:r>
      <w:r w:rsidR="00586707">
        <w:t>.</w:t>
      </w:r>
    </w:p>
    <w:p w14:paraId="59BB58E8" w14:textId="7FEC609E" w:rsidR="00194A5B" w:rsidRDefault="00194A5B" w:rsidP="001A7D22">
      <w:pPr>
        <w:spacing w:after="120"/>
        <w:ind w:left="720"/>
      </w:pPr>
      <w:r>
        <w:t>Thanks also to Peter Dean</w:t>
      </w:r>
      <w:r w:rsidR="003D49D3">
        <w:t>e</w:t>
      </w:r>
      <w:r>
        <w:t xml:space="preserve"> and Alan Winney for attending many of the meetings during the year</w:t>
      </w:r>
    </w:p>
    <w:p w14:paraId="619E0F02" w14:textId="681CFA05" w:rsidR="00FB61E0" w:rsidRDefault="00D0046B" w:rsidP="001A7D22">
      <w:pPr>
        <w:spacing w:after="120"/>
        <w:ind w:left="720"/>
      </w:pPr>
      <w:r>
        <w:t xml:space="preserve">Other matters </w:t>
      </w:r>
      <w:r w:rsidR="00FD1F8D">
        <w:t>covered in the following minutes.</w:t>
      </w:r>
    </w:p>
    <w:p w14:paraId="3AB072ED" w14:textId="04AE5977" w:rsidR="00FD1F8D" w:rsidRDefault="00FD1F8D" w:rsidP="001A7D22">
      <w:pPr>
        <w:spacing w:after="120"/>
        <w:ind w:left="720"/>
      </w:pPr>
    </w:p>
    <w:p w14:paraId="2FAADAA3" w14:textId="2A438F67" w:rsidR="001C119E" w:rsidRDefault="001C119E" w:rsidP="001A7D22">
      <w:pPr>
        <w:spacing w:after="120"/>
        <w:ind w:left="720"/>
      </w:pPr>
      <w:r w:rsidRPr="001C119E">
        <w:rPr>
          <w:b/>
        </w:rPr>
        <w:t>(b)</w:t>
      </w:r>
      <w:r w:rsidR="00602BE9">
        <w:rPr>
          <w:b/>
        </w:rPr>
        <w:t xml:space="preserve"> Treasure</w:t>
      </w:r>
      <w:r w:rsidR="003D49D3">
        <w:rPr>
          <w:b/>
        </w:rPr>
        <w:t>r</w:t>
      </w:r>
      <w:r w:rsidR="00602BE9">
        <w:rPr>
          <w:b/>
        </w:rPr>
        <w:t>’s Report</w:t>
      </w:r>
    </w:p>
    <w:p w14:paraId="4F28E2AD" w14:textId="5BA64AF0" w:rsidR="000F524F" w:rsidRPr="00CF6464" w:rsidRDefault="00843ABA" w:rsidP="00D760C9">
      <w:pPr>
        <w:pStyle w:val="ListParagraph"/>
        <w:numPr>
          <w:ilvl w:val="0"/>
          <w:numId w:val="4"/>
        </w:numPr>
        <w:spacing w:after="120"/>
        <w:rPr>
          <w:b/>
        </w:rPr>
      </w:pPr>
      <w:r>
        <w:t xml:space="preserve">Refer to the attached report marked </w:t>
      </w:r>
      <w:r w:rsidR="00DE29AB" w:rsidRPr="00CF6464">
        <w:rPr>
          <w:b/>
        </w:rPr>
        <w:t>ATTACHMENT</w:t>
      </w:r>
      <w:r w:rsidR="00DE29AB" w:rsidRPr="003D49D3">
        <w:rPr>
          <w:b/>
        </w:rPr>
        <w:t xml:space="preserve"> B</w:t>
      </w:r>
    </w:p>
    <w:p w14:paraId="1595C35D" w14:textId="57E788E0" w:rsidR="00DE29AB" w:rsidRDefault="00B72BEA" w:rsidP="00D760C9">
      <w:pPr>
        <w:pStyle w:val="ListParagraph"/>
        <w:numPr>
          <w:ilvl w:val="0"/>
          <w:numId w:val="4"/>
        </w:numPr>
        <w:spacing w:after="120"/>
      </w:pPr>
      <w:r>
        <w:t xml:space="preserve">GCA </w:t>
      </w:r>
      <w:r w:rsidR="00C219D5">
        <w:t xml:space="preserve">have </w:t>
      </w:r>
      <w:proofErr w:type="gramStart"/>
      <w:r w:rsidR="00C219D5">
        <w:t xml:space="preserve">made a donation </w:t>
      </w:r>
      <w:r w:rsidR="003D49D3">
        <w:t>of</w:t>
      </w:r>
      <w:proofErr w:type="gramEnd"/>
      <w:r w:rsidR="003D49D3">
        <w:t xml:space="preserve"> $330 </w:t>
      </w:r>
      <w:r w:rsidR="00E44669">
        <w:t>in support of the North Sydney Group</w:t>
      </w:r>
      <w:r w:rsidR="005B59CC">
        <w:t xml:space="preserve">’s work being undertaken </w:t>
      </w:r>
      <w:r w:rsidR="0013145F">
        <w:t>to address over devel</w:t>
      </w:r>
      <w:r w:rsidR="00DD4C4F">
        <w:t>o</w:t>
      </w:r>
      <w:r w:rsidR="0013145F">
        <w:t>pment</w:t>
      </w:r>
      <w:r w:rsidR="00F47DF8">
        <w:t xml:space="preserve"> in St Leonards/Crows Nest/St Leonards South</w:t>
      </w:r>
      <w:r w:rsidR="0013145F">
        <w:t xml:space="preserve"> and</w:t>
      </w:r>
      <w:r w:rsidR="00C55752">
        <w:t xml:space="preserve"> Crowns Nest Metro re</w:t>
      </w:r>
      <w:r w:rsidR="00F47DF8">
        <w:t>-zoning</w:t>
      </w:r>
      <w:r w:rsidR="00D0586E">
        <w:t>.</w:t>
      </w:r>
      <w:r w:rsidR="0013145F">
        <w:t xml:space="preserve"> </w:t>
      </w:r>
    </w:p>
    <w:p w14:paraId="0988AA3D" w14:textId="6430CBE5" w:rsidR="00AB690B" w:rsidRDefault="009D2AFA" w:rsidP="00D760C9">
      <w:pPr>
        <w:pStyle w:val="ListParagraph"/>
        <w:numPr>
          <w:ilvl w:val="0"/>
          <w:numId w:val="4"/>
        </w:numPr>
        <w:spacing w:after="120"/>
      </w:pPr>
      <w:r>
        <w:t xml:space="preserve">Appreciation </w:t>
      </w:r>
      <w:r w:rsidR="00101EBE">
        <w:t xml:space="preserve">of the donation </w:t>
      </w:r>
      <w:r w:rsidR="003D49D3">
        <w:t xml:space="preserve">of $2000 </w:t>
      </w:r>
      <w:r w:rsidR="00101EBE">
        <w:t xml:space="preserve">by </w:t>
      </w:r>
      <w:r w:rsidR="003D49D3">
        <w:t>a Greenwich family</w:t>
      </w:r>
    </w:p>
    <w:p w14:paraId="42D61FBF" w14:textId="14A65564" w:rsidR="00F37E2C" w:rsidRDefault="00F37E2C" w:rsidP="00D760C9">
      <w:pPr>
        <w:pStyle w:val="ListParagraph"/>
        <w:numPr>
          <w:ilvl w:val="0"/>
          <w:numId w:val="4"/>
        </w:numPr>
        <w:spacing w:after="120"/>
      </w:pPr>
      <w:r>
        <w:t>GCA membership, 200 paid up members.</w:t>
      </w:r>
    </w:p>
    <w:p w14:paraId="4C268723" w14:textId="31F729B8" w:rsidR="00F37E2C" w:rsidRDefault="006349C6" w:rsidP="00D760C9">
      <w:pPr>
        <w:pStyle w:val="ListParagraph"/>
        <w:numPr>
          <w:ilvl w:val="0"/>
          <w:numId w:val="4"/>
        </w:numPr>
        <w:spacing w:after="120"/>
      </w:pPr>
      <w:r>
        <w:t>GCA house</w:t>
      </w:r>
      <w:r w:rsidR="007F71E2">
        <w:t xml:space="preserve">hold membership of $20, </w:t>
      </w:r>
      <w:r w:rsidR="008E48FF">
        <w:t>entitles household to have one vote at GCA meetings.</w:t>
      </w:r>
    </w:p>
    <w:p w14:paraId="72083C53" w14:textId="7AF9A079" w:rsidR="0054301E" w:rsidRDefault="00FD6F73" w:rsidP="0054301E">
      <w:pPr>
        <w:spacing w:after="120"/>
        <w:ind w:left="720"/>
      </w:pPr>
      <w:r>
        <w:t>Moved that the Treasure</w:t>
      </w:r>
      <w:r w:rsidR="00F35BBC">
        <w:t>r’s Report be adopted.</w:t>
      </w:r>
    </w:p>
    <w:p w14:paraId="31776472" w14:textId="57048E2F" w:rsidR="000B0E4B" w:rsidRDefault="002820A1" w:rsidP="00942D8A">
      <w:pPr>
        <w:spacing w:after="120"/>
        <w:ind w:left="720"/>
      </w:pPr>
      <w:r>
        <w:t>Moved Patricia Qu</w:t>
      </w:r>
      <w:r w:rsidR="00CF6464">
        <w:t>ealey</w:t>
      </w:r>
      <w:r w:rsidR="002B7CE0">
        <w:t xml:space="preserve">, seconded </w:t>
      </w:r>
      <w:r w:rsidR="003D49D3" w:rsidRPr="00CF6464">
        <w:t>Garry Draffin</w:t>
      </w:r>
    </w:p>
    <w:p w14:paraId="271D9E3F" w14:textId="7F781745" w:rsidR="00942D8A" w:rsidRDefault="00942D8A" w:rsidP="000B0E4B">
      <w:r>
        <w:tab/>
      </w:r>
    </w:p>
    <w:p w14:paraId="1B3E8732" w14:textId="0A5CCC91" w:rsidR="009F6283" w:rsidRDefault="00E87D61" w:rsidP="000B0E4B">
      <w:pPr>
        <w:rPr>
          <w:b/>
        </w:rPr>
      </w:pPr>
      <w:r>
        <w:rPr>
          <w:b/>
        </w:rPr>
        <w:t>7</w:t>
      </w:r>
      <w:r>
        <w:rPr>
          <w:b/>
        </w:rPr>
        <w:tab/>
        <w:t>REPORT 0F SUBCOMMITTEES</w:t>
      </w:r>
      <w:r w:rsidR="006C44A2">
        <w:rPr>
          <w:b/>
        </w:rPr>
        <w:tab/>
      </w:r>
    </w:p>
    <w:p w14:paraId="716702E3" w14:textId="72B031DB" w:rsidR="006C44A2" w:rsidRDefault="00634E9E" w:rsidP="00634E9E">
      <w:pPr>
        <w:pStyle w:val="ListParagraph"/>
        <w:numPr>
          <w:ilvl w:val="0"/>
          <w:numId w:val="5"/>
        </w:numPr>
        <w:rPr>
          <w:b/>
        </w:rPr>
      </w:pPr>
      <w:r>
        <w:rPr>
          <w:b/>
        </w:rPr>
        <w:t>Greenwich Baths</w:t>
      </w:r>
      <w:r w:rsidR="005B6D86">
        <w:rPr>
          <w:b/>
        </w:rPr>
        <w:t xml:space="preserve"> </w:t>
      </w:r>
      <w:r w:rsidR="005B6D86" w:rsidRPr="00EA3ADF">
        <w:t xml:space="preserve">presented </w:t>
      </w:r>
      <w:r w:rsidR="00EA3ADF" w:rsidRPr="00EA3ADF">
        <w:t>by Suzanne Carr</w:t>
      </w:r>
    </w:p>
    <w:p w14:paraId="543AC668" w14:textId="4F510C3C" w:rsidR="008560B0" w:rsidRDefault="00DF19C9" w:rsidP="00BC4B38">
      <w:pPr>
        <w:spacing w:after="0"/>
        <w:ind w:left="1080"/>
      </w:pPr>
      <w:r w:rsidRPr="00DF19C9">
        <w:t>Suz</w:t>
      </w:r>
      <w:r>
        <w:t xml:space="preserve">anne </w:t>
      </w:r>
      <w:r w:rsidR="00F827AF">
        <w:t>Car</w:t>
      </w:r>
      <w:r w:rsidR="00F002AF">
        <w:t>r</w:t>
      </w:r>
      <w:r w:rsidR="00F827AF">
        <w:t xml:space="preserve"> updated the meeting on </w:t>
      </w:r>
      <w:r w:rsidR="00F002AF">
        <w:t>the status of Greenwich Baths</w:t>
      </w:r>
      <w:r w:rsidR="008560B0">
        <w:t>.</w:t>
      </w:r>
    </w:p>
    <w:p w14:paraId="16E6A083" w14:textId="359AE05C" w:rsidR="00BC4B38" w:rsidRDefault="00BC4B38" w:rsidP="00BC4B38">
      <w:pPr>
        <w:spacing w:after="0"/>
        <w:ind w:left="1080"/>
      </w:pPr>
      <w:r>
        <w:t xml:space="preserve">As previously reported, Lane Cove Council entered into a new lease with </w:t>
      </w:r>
      <w:proofErr w:type="spellStart"/>
      <w:r>
        <w:t>Bluefit</w:t>
      </w:r>
      <w:proofErr w:type="spellEnd"/>
      <w:r>
        <w:t xml:space="preserve"> for operating the Baths, commencing 1 July 2018.</w:t>
      </w:r>
    </w:p>
    <w:p w14:paraId="28A87A89" w14:textId="35DD3D26" w:rsidR="00BC4B38" w:rsidRDefault="00BC4B38" w:rsidP="00BC4B38">
      <w:pPr>
        <w:spacing w:after="0"/>
        <w:ind w:left="1080"/>
      </w:pPr>
      <w:r>
        <w:t>G</w:t>
      </w:r>
      <w:r w:rsidR="00FF7A23">
        <w:t>CA made submissions to Council regarding the operating hours which have gradually contracted since the 2009 lease. Unfortunately our request was not successful.</w:t>
      </w:r>
    </w:p>
    <w:p w14:paraId="650CC48D" w14:textId="133D258F" w:rsidR="00FF7A23" w:rsidRDefault="00FF7A23" w:rsidP="00BC4B38">
      <w:pPr>
        <w:spacing w:after="0"/>
        <w:ind w:left="1080"/>
      </w:pPr>
      <w:r>
        <w:t>When the current operator took over management in 2009 the Baths opened on September 1. This year the Baths opened on 29 September. Opening and closing times are likewise reduced.</w:t>
      </w:r>
    </w:p>
    <w:p w14:paraId="0629F8DF" w14:textId="603822BA" w:rsidR="00FF7A23" w:rsidRDefault="00FF7A23" w:rsidP="00BC4B38">
      <w:pPr>
        <w:spacing w:after="0"/>
        <w:ind w:left="1080"/>
      </w:pPr>
      <w:r>
        <w:t>Council refused GCA access to the general terms of the lease, despite the Baths being on Crown Land, which has provisions requiring community consultation, transparency and access.</w:t>
      </w:r>
    </w:p>
    <w:p w14:paraId="2BD68850" w14:textId="668DE541" w:rsidR="00FF7A23" w:rsidRDefault="00FF7A23" w:rsidP="00BC4B38">
      <w:pPr>
        <w:spacing w:after="0"/>
        <w:ind w:left="1080"/>
      </w:pPr>
      <w:r>
        <w:t xml:space="preserve">In September, Council approved an application for a night time private event and an application for a liquor licence, despite it being a family event. Council is of the view that </w:t>
      </w:r>
      <w:r>
        <w:lastRenderedPageBreak/>
        <w:t xml:space="preserve">a previous determination of the IHAP refusing a liquor licence on the grounds of safety </w:t>
      </w:r>
      <w:r w:rsidR="00F83BB6">
        <w:t>and loss of amenity, does not apply.</w:t>
      </w:r>
    </w:p>
    <w:p w14:paraId="78A707EB" w14:textId="77777777" w:rsidR="00F83BB6" w:rsidRDefault="00F83BB6" w:rsidP="00BC4B38">
      <w:pPr>
        <w:spacing w:after="0"/>
        <w:ind w:left="1080"/>
      </w:pPr>
    </w:p>
    <w:p w14:paraId="3E09D654" w14:textId="77777777" w:rsidR="00F83BB6" w:rsidRDefault="00F83BB6" w:rsidP="00BC4B38">
      <w:pPr>
        <w:spacing w:after="0"/>
        <w:ind w:left="1080"/>
      </w:pPr>
    </w:p>
    <w:p w14:paraId="6FB3527F" w14:textId="42584C43" w:rsidR="008560B0" w:rsidRPr="00CF6464" w:rsidRDefault="00C66768" w:rsidP="008560B0">
      <w:pPr>
        <w:pStyle w:val="ListParagraph"/>
        <w:numPr>
          <w:ilvl w:val="0"/>
          <w:numId w:val="5"/>
        </w:numPr>
        <w:rPr>
          <w:b/>
        </w:rPr>
      </w:pPr>
      <w:r>
        <w:rPr>
          <w:b/>
        </w:rPr>
        <w:t>Gore Bay Terminal</w:t>
      </w:r>
      <w:r w:rsidR="00EA3ADF">
        <w:rPr>
          <w:b/>
        </w:rPr>
        <w:t xml:space="preserve"> </w:t>
      </w:r>
      <w:r w:rsidR="00EA3ADF" w:rsidRPr="000D6B6C">
        <w:t xml:space="preserve">presented by Garry </w:t>
      </w:r>
      <w:r w:rsidR="000D6B6C" w:rsidRPr="000D6B6C">
        <w:t>Draffin</w:t>
      </w:r>
    </w:p>
    <w:p w14:paraId="12A6CE86" w14:textId="0FED3679" w:rsidR="00C66768" w:rsidRDefault="00A078F3" w:rsidP="00C66768">
      <w:pPr>
        <w:ind w:left="1080"/>
      </w:pPr>
      <w:r w:rsidRPr="00A078F3">
        <w:t>Minute</w:t>
      </w:r>
      <w:r>
        <w:t>s</w:t>
      </w:r>
      <w:r w:rsidR="008463D0">
        <w:t xml:space="preserve"> of Safe Work Community Forum</w:t>
      </w:r>
      <w:r w:rsidR="005D6BB0">
        <w:t xml:space="preserve"> for June and September, not yet available on GCA website</w:t>
      </w:r>
      <w:r w:rsidR="00814109">
        <w:t>.</w:t>
      </w:r>
      <w:r w:rsidR="005431AA">
        <w:t xml:space="preserve"> </w:t>
      </w:r>
      <w:r w:rsidR="00AD67D2">
        <w:t>Note of thanks from GCA to Safework</w:t>
      </w:r>
      <w:r w:rsidR="009D6942">
        <w:t xml:space="preserve"> for organising these </w:t>
      </w:r>
      <w:r w:rsidR="00694F10">
        <w:t>beneficial</w:t>
      </w:r>
      <w:r w:rsidR="009D6942">
        <w:t xml:space="preserve"> </w:t>
      </w:r>
      <w:r w:rsidR="00E95C79">
        <w:t>Community Forums.</w:t>
      </w:r>
    </w:p>
    <w:p w14:paraId="05288CDA" w14:textId="62452953" w:rsidR="00E95C79" w:rsidRPr="008D1753" w:rsidRDefault="005E5865" w:rsidP="00CF23C6">
      <w:pPr>
        <w:spacing w:after="0"/>
        <w:ind w:left="1080"/>
        <w:rPr>
          <w:b/>
        </w:rPr>
      </w:pPr>
      <w:r w:rsidRPr="008D1753">
        <w:rPr>
          <w:b/>
        </w:rPr>
        <w:t>AS</w:t>
      </w:r>
      <w:r w:rsidR="0004396A" w:rsidRPr="008D1753">
        <w:rPr>
          <w:b/>
        </w:rPr>
        <w:t xml:space="preserve"> </w:t>
      </w:r>
      <w:r w:rsidR="00CF23C6" w:rsidRPr="008D1753">
        <w:rPr>
          <w:b/>
        </w:rPr>
        <w:t>– 1940-17</w:t>
      </w:r>
    </w:p>
    <w:p w14:paraId="124F3630" w14:textId="70A4907D" w:rsidR="00CF23C6" w:rsidRDefault="00CF23C6" w:rsidP="00C66768">
      <w:pPr>
        <w:ind w:left="1080"/>
      </w:pPr>
      <w:r>
        <w:t>September</w:t>
      </w:r>
      <w:r w:rsidR="00C06C3E">
        <w:t xml:space="preserve"> forum discussed the applicability </w:t>
      </w:r>
      <w:r w:rsidR="002A33BB">
        <w:t xml:space="preserve">of the above Australian standard for storage and </w:t>
      </w:r>
      <w:r w:rsidR="00994835">
        <w:t xml:space="preserve">handling of petroleum. </w:t>
      </w:r>
      <w:r w:rsidR="00102D76">
        <w:t xml:space="preserve">EPA </w:t>
      </w:r>
      <w:r w:rsidR="00694F10">
        <w:t>considers</w:t>
      </w:r>
      <w:r w:rsidR="00102D76">
        <w:t xml:space="preserve"> the measures they have in place </w:t>
      </w:r>
      <w:r w:rsidR="004B4D52">
        <w:t>cover what is required.</w:t>
      </w:r>
    </w:p>
    <w:p w14:paraId="170D221E" w14:textId="4494225A" w:rsidR="004B4D52" w:rsidRPr="008D1753" w:rsidRDefault="00AD1C61" w:rsidP="00C66768">
      <w:pPr>
        <w:ind w:left="1080"/>
        <w:rPr>
          <w:b/>
        </w:rPr>
      </w:pPr>
      <w:r w:rsidRPr="008D1753">
        <w:rPr>
          <w:b/>
        </w:rPr>
        <w:t>Emergency Management Plan</w:t>
      </w:r>
    </w:p>
    <w:p w14:paraId="01F6A24D" w14:textId="5553E22D" w:rsidR="00AD1C61" w:rsidRDefault="00314173" w:rsidP="00C66768">
      <w:pPr>
        <w:ind w:left="1080"/>
      </w:pPr>
      <w:r>
        <w:t>The LE</w:t>
      </w:r>
      <w:r w:rsidR="00ED138E">
        <w:t xml:space="preserve">MC for Willoughby/Lane Cove, updated </w:t>
      </w:r>
      <w:r w:rsidR="00620745">
        <w:t xml:space="preserve">and on Council website and they will update </w:t>
      </w:r>
      <w:r w:rsidR="008D1753">
        <w:t>community via rate notices</w:t>
      </w:r>
      <w:r w:rsidR="00427223">
        <w:t>.</w:t>
      </w:r>
    </w:p>
    <w:p w14:paraId="0E18C0E0" w14:textId="0F2DBD49" w:rsidR="00427223" w:rsidRDefault="00DB0353" w:rsidP="00C66768">
      <w:pPr>
        <w:ind w:left="1080"/>
        <w:rPr>
          <w:b/>
        </w:rPr>
      </w:pPr>
      <w:r>
        <w:rPr>
          <w:b/>
        </w:rPr>
        <w:t>EPA</w:t>
      </w:r>
    </w:p>
    <w:p w14:paraId="68C35FBA" w14:textId="59FBCD0B" w:rsidR="00DB0353" w:rsidRDefault="00D83C32" w:rsidP="00C66768">
      <w:pPr>
        <w:ind w:left="1080"/>
      </w:pPr>
      <w:r>
        <w:t>Response received from the Chair</w:t>
      </w:r>
      <w:r w:rsidR="007B59B5">
        <w:t xml:space="preserve"> and CEO of EPA, advising they have no responsibility </w:t>
      </w:r>
      <w:r w:rsidR="00E628B3">
        <w:t>for maritime operation of Gore Bay.</w:t>
      </w:r>
    </w:p>
    <w:p w14:paraId="4B2B1192" w14:textId="77777777" w:rsidR="0093136C" w:rsidRPr="00DD2847" w:rsidRDefault="0093136C" w:rsidP="00C66768">
      <w:pPr>
        <w:ind w:left="1080"/>
        <w:rPr>
          <w:b/>
        </w:rPr>
      </w:pPr>
    </w:p>
    <w:p w14:paraId="050E1695" w14:textId="1CB3AEB8" w:rsidR="008D1753" w:rsidRDefault="00B458D6" w:rsidP="00C66768">
      <w:pPr>
        <w:ind w:left="1080"/>
        <w:rPr>
          <w:b/>
        </w:rPr>
      </w:pPr>
      <w:r w:rsidRPr="00B458D6">
        <w:rPr>
          <w:b/>
        </w:rPr>
        <w:t>Bound</w:t>
      </w:r>
      <w:r>
        <w:rPr>
          <w:b/>
        </w:rPr>
        <w:t>a</w:t>
      </w:r>
      <w:r w:rsidRPr="00B458D6">
        <w:rPr>
          <w:b/>
        </w:rPr>
        <w:t>r</w:t>
      </w:r>
      <w:r w:rsidR="006D0B29">
        <w:rPr>
          <w:b/>
        </w:rPr>
        <w:t xml:space="preserve">y Emission Monitoring </w:t>
      </w:r>
    </w:p>
    <w:p w14:paraId="42A02A70" w14:textId="77777777" w:rsidR="00AA7901" w:rsidRDefault="006D0B29" w:rsidP="00C66768">
      <w:pPr>
        <w:ind w:left="1080"/>
      </w:pPr>
      <w:r>
        <w:t xml:space="preserve">Sydney </w:t>
      </w:r>
      <w:r w:rsidR="00774037">
        <w:t xml:space="preserve">Ports </w:t>
      </w:r>
      <w:r w:rsidR="00AB3BD1">
        <w:t xml:space="preserve">did not attend last two community forums </w:t>
      </w:r>
      <w:r w:rsidR="00195FB4">
        <w:t>and have not responded to</w:t>
      </w:r>
      <w:r w:rsidR="00BA3E90">
        <w:t xml:space="preserve"> subsequent</w:t>
      </w:r>
      <w:r w:rsidR="005203B8">
        <w:t xml:space="preserve"> communi</w:t>
      </w:r>
      <w:r w:rsidR="00BA3E90">
        <w:t xml:space="preserve">cation </w:t>
      </w:r>
      <w:r w:rsidR="00195FB4">
        <w:t>from GCA</w:t>
      </w:r>
      <w:r w:rsidR="004C5498">
        <w:t>,</w:t>
      </w:r>
      <w:r w:rsidR="005B0968">
        <w:t xml:space="preserve"> regarding diff</w:t>
      </w:r>
      <w:r w:rsidR="00187C5B">
        <w:t>erentiate between emissions by source</w:t>
      </w:r>
      <w:r w:rsidR="004C5498">
        <w:t xml:space="preserve"> at the boundary </w:t>
      </w:r>
      <w:r w:rsidR="00374354">
        <w:t>of Gore Bay. Matter escal</w:t>
      </w:r>
      <w:r w:rsidR="006761A4">
        <w:t>ated to Minister responsible for Maritime Operations.</w:t>
      </w:r>
    </w:p>
    <w:p w14:paraId="0AD8C70C" w14:textId="77777777" w:rsidR="00EA3AD0" w:rsidRDefault="00AA7901" w:rsidP="00C66768">
      <w:pPr>
        <w:ind w:left="1080"/>
        <w:rPr>
          <w:b/>
        </w:rPr>
      </w:pPr>
      <w:r w:rsidRPr="00AA7901">
        <w:rPr>
          <w:b/>
        </w:rPr>
        <w:t>Works at Gore Bay</w:t>
      </w:r>
    </w:p>
    <w:p w14:paraId="34429C04" w14:textId="375CB14A" w:rsidR="006D0B29" w:rsidRDefault="00EA3AD0" w:rsidP="00C66768">
      <w:pPr>
        <w:ind w:left="1080"/>
        <w:rPr>
          <w:b/>
        </w:rPr>
      </w:pPr>
      <w:r>
        <w:t xml:space="preserve">Maritime </w:t>
      </w:r>
      <w:r w:rsidR="00DE6BC4">
        <w:t xml:space="preserve">maintenance near Wharf 1 </w:t>
      </w:r>
      <w:r w:rsidR="000C3EA3">
        <w:t xml:space="preserve">during December, </w:t>
      </w:r>
      <w:r w:rsidR="006B57FB">
        <w:t>involve levelling the sea</w:t>
      </w:r>
      <w:r w:rsidR="004161D0">
        <w:t>-</w:t>
      </w:r>
      <w:r w:rsidR="006B57FB">
        <w:t xml:space="preserve"> bed.</w:t>
      </w:r>
      <w:r w:rsidR="00195FB4" w:rsidRPr="00AA7901">
        <w:rPr>
          <w:b/>
        </w:rPr>
        <w:t xml:space="preserve"> </w:t>
      </w:r>
    </w:p>
    <w:p w14:paraId="247B03DF" w14:textId="12789B63" w:rsidR="009125C7" w:rsidRDefault="00724584" w:rsidP="00C66768">
      <w:pPr>
        <w:ind w:left="1080"/>
        <w:rPr>
          <w:b/>
        </w:rPr>
      </w:pPr>
      <w:r>
        <w:t>F</w:t>
      </w:r>
      <w:r w:rsidR="009668D2">
        <w:t xml:space="preserve">ull </w:t>
      </w:r>
      <w:r w:rsidR="0086278D" w:rsidRPr="00AC6FE8">
        <w:t>report</w:t>
      </w:r>
      <w:r w:rsidR="00F73057">
        <w:t xml:space="preserve"> attached</w:t>
      </w:r>
      <w:r w:rsidR="0086278D" w:rsidRPr="00AC6FE8">
        <w:t xml:space="preserve"> marked </w:t>
      </w:r>
      <w:r w:rsidR="00820411" w:rsidRPr="00CF6464">
        <w:rPr>
          <w:b/>
        </w:rPr>
        <w:t>ATTACHMENT</w:t>
      </w:r>
      <w:r w:rsidR="001A278D" w:rsidRPr="00CF6464">
        <w:rPr>
          <w:b/>
        </w:rPr>
        <w:t xml:space="preserve"> </w:t>
      </w:r>
      <w:r w:rsidR="001A278D" w:rsidRPr="00A3036F">
        <w:rPr>
          <w:b/>
        </w:rPr>
        <w:t>D</w:t>
      </w:r>
      <w:r w:rsidR="004722FE" w:rsidRPr="001A278D">
        <w:rPr>
          <w:b/>
        </w:rPr>
        <w:t xml:space="preserve"> </w:t>
      </w:r>
    </w:p>
    <w:p w14:paraId="4F6CD994" w14:textId="1DE3DE1B" w:rsidR="009125C7" w:rsidRDefault="009125C7" w:rsidP="009125C7">
      <w:pPr>
        <w:rPr>
          <w:b/>
        </w:rPr>
      </w:pPr>
    </w:p>
    <w:p w14:paraId="49CC7565" w14:textId="30897F3B" w:rsidR="009125C7" w:rsidRDefault="00A77876" w:rsidP="009125C7">
      <w:pPr>
        <w:rPr>
          <w:b/>
        </w:rPr>
      </w:pPr>
      <w:r>
        <w:rPr>
          <w:b/>
        </w:rPr>
        <w:tab/>
      </w:r>
      <w:r w:rsidR="002D2654">
        <w:rPr>
          <w:b/>
        </w:rPr>
        <w:t>(</w:t>
      </w:r>
      <w:r w:rsidR="00AC00C9">
        <w:rPr>
          <w:b/>
        </w:rPr>
        <w:t>c</w:t>
      </w:r>
      <w:r w:rsidR="002D2654">
        <w:rPr>
          <w:b/>
        </w:rPr>
        <w:t xml:space="preserve"> ) </w:t>
      </w:r>
      <w:r w:rsidR="0006525A">
        <w:rPr>
          <w:b/>
        </w:rPr>
        <w:t xml:space="preserve"> </w:t>
      </w:r>
      <w:r w:rsidR="002D2654">
        <w:rPr>
          <w:b/>
        </w:rPr>
        <w:t>Active Transport (</w:t>
      </w:r>
      <w:r w:rsidR="00261F12">
        <w:rPr>
          <w:b/>
        </w:rPr>
        <w:t>Bicycle)</w:t>
      </w:r>
    </w:p>
    <w:p w14:paraId="3B528AEF" w14:textId="79185D40" w:rsidR="006556F6" w:rsidRDefault="0006525A" w:rsidP="003F3F4D">
      <w:pPr>
        <w:spacing w:after="0"/>
      </w:pPr>
      <w:r>
        <w:rPr>
          <w:b/>
        </w:rPr>
        <w:tab/>
      </w:r>
      <w:r w:rsidR="0032698A" w:rsidRPr="004A3F11">
        <w:t>Update that</w:t>
      </w:r>
      <w:r w:rsidR="004A3F11">
        <w:t xml:space="preserve"> committee have </w:t>
      </w:r>
      <w:r w:rsidR="002928A5">
        <w:t xml:space="preserve">had input into the </w:t>
      </w:r>
      <w:r w:rsidR="00015F72">
        <w:t>St Leonards</w:t>
      </w:r>
      <w:r w:rsidR="006B17C1">
        <w:t xml:space="preserve"> and Crows Nest draft 203</w:t>
      </w:r>
      <w:r w:rsidR="006556F6">
        <w:t>6</w:t>
      </w:r>
    </w:p>
    <w:p w14:paraId="10280037" w14:textId="2363C563" w:rsidR="005C7B71" w:rsidRDefault="005C7B71" w:rsidP="003F3F4D">
      <w:pPr>
        <w:spacing w:after="0"/>
      </w:pPr>
      <w:r>
        <w:tab/>
        <w:t>Plan.</w:t>
      </w:r>
    </w:p>
    <w:p w14:paraId="3BA66371" w14:textId="7941AE81" w:rsidR="00F73057" w:rsidRDefault="00F73057" w:rsidP="003F3F4D">
      <w:pPr>
        <w:spacing w:after="0"/>
      </w:pPr>
    </w:p>
    <w:p w14:paraId="67D07D80" w14:textId="14ADDA8E" w:rsidR="00F73057" w:rsidRDefault="00D57882" w:rsidP="003F3F4D">
      <w:pPr>
        <w:spacing w:after="0"/>
        <w:rPr>
          <w:b/>
        </w:rPr>
      </w:pPr>
      <w:r>
        <w:rPr>
          <w:b/>
        </w:rPr>
        <w:t>8</w:t>
      </w:r>
      <w:r>
        <w:rPr>
          <w:b/>
        </w:rPr>
        <w:tab/>
      </w:r>
      <w:r w:rsidR="009259B6">
        <w:rPr>
          <w:b/>
        </w:rPr>
        <w:t>COUNCILLORS REPORT</w:t>
      </w:r>
      <w:r w:rsidR="0053271A">
        <w:rPr>
          <w:b/>
        </w:rPr>
        <w:t>S</w:t>
      </w:r>
    </w:p>
    <w:p w14:paraId="6CA64051" w14:textId="40FE4F3F" w:rsidR="0053271A" w:rsidRDefault="0053271A" w:rsidP="003F3F4D">
      <w:pPr>
        <w:spacing w:after="0"/>
        <w:rPr>
          <w:b/>
        </w:rPr>
      </w:pPr>
    </w:p>
    <w:p w14:paraId="77330C69" w14:textId="1383D682" w:rsidR="0053271A" w:rsidRDefault="009265AE" w:rsidP="00FF3B7E">
      <w:pPr>
        <w:pStyle w:val="ListParagraph"/>
        <w:numPr>
          <w:ilvl w:val="0"/>
          <w:numId w:val="6"/>
        </w:numPr>
        <w:spacing w:after="0"/>
        <w:rPr>
          <w:b/>
        </w:rPr>
      </w:pPr>
      <w:r>
        <w:rPr>
          <w:b/>
        </w:rPr>
        <w:t>Councillor Pam Palmer</w:t>
      </w:r>
    </w:p>
    <w:p w14:paraId="43C8E9A1" w14:textId="0DB7AC5E" w:rsidR="0014088C" w:rsidRDefault="0014088C" w:rsidP="0014088C">
      <w:pPr>
        <w:pStyle w:val="ListParagraph"/>
        <w:spacing w:after="0"/>
        <w:ind w:left="1080"/>
        <w:rPr>
          <w:b/>
        </w:rPr>
      </w:pPr>
    </w:p>
    <w:p w14:paraId="072148F3" w14:textId="7260A0E8" w:rsidR="009265AE" w:rsidRDefault="0014088C" w:rsidP="009265AE">
      <w:pPr>
        <w:pStyle w:val="ListParagraph"/>
        <w:spacing w:after="0"/>
        <w:ind w:left="1080"/>
        <w:rPr>
          <w:b/>
        </w:rPr>
      </w:pPr>
      <w:r>
        <w:rPr>
          <w:b/>
        </w:rPr>
        <w:t>Planning Matters</w:t>
      </w:r>
    </w:p>
    <w:p w14:paraId="19D54AB0" w14:textId="7152B09F" w:rsidR="00B37B12" w:rsidRDefault="0031185F" w:rsidP="009265AE">
      <w:pPr>
        <w:pStyle w:val="ListParagraph"/>
        <w:spacing w:after="0"/>
        <w:ind w:left="1080"/>
      </w:pPr>
      <w:r>
        <w:t xml:space="preserve">Restriction on </w:t>
      </w:r>
      <w:r w:rsidR="007E3F42">
        <w:t>Planning Proposals</w:t>
      </w:r>
    </w:p>
    <w:p w14:paraId="0C4EBEB9" w14:textId="332456AE" w:rsidR="007E3F42" w:rsidRDefault="007E3F42" w:rsidP="009265AE">
      <w:pPr>
        <w:pStyle w:val="ListParagraph"/>
        <w:spacing w:after="0"/>
        <w:ind w:left="1080"/>
      </w:pPr>
      <w:r>
        <w:lastRenderedPageBreak/>
        <w:t xml:space="preserve">Councillor Palmer </w:t>
      </w:r>
      <w:r w:rsidR="005A3C18">
        <w:t xml:space="preserve">proposed Council write to Minister of Planning </w:t>
      </w:r>
      <w:r w:rsidR="003D65A4">
        <w:t xml:space="preserve">requesting he introduce changes that prevent developers </w:t>
      </w:r>
      <w:r w:rsidR="00C3251A">
        <w:t xml:space="preserve">or landowners </w:t>
      </w:r>
      <w:r w:rsidR="002104B6">
        <w:t>in</w:t>
      </w:r>
      <w:r w:rsidR="00E673BE">
        <w:t xml:space="preserve">itiated planning proposals being lodged for a site while </w:t>
      </w:r>
      <w:r w:rsidR="00FC76BC">
        <w:t>there are existing State and</w:t>
      </w:r>
      <w:r w:rsidR="003B52EA">
        <w:t xml:space="preserve">/or Local Govt planning studies and/or planning proposals </w:t>
      </w:r>
      <w:r w:rsidR="00CD2CA0">
        <w:t>being developed and/or considered.</w:t>
      </w:r>
    </w:p>
    <w:p w14:paraId="141E1DDE" w14:textId="57A716ED" w:rsidR="00810F3C" w:rsidRDefault="00A541D3" w:rsidP="009265AE">
      <w:pPr>
        <w:pStyle w:val="ListParagraph"/>
        <w:spacing w:after="0"/>
        <w:ind w:left="1080"/>
      </w:pPr>
      <w:r>
        <w:t>Minister has responded</w:t>
      </w:r>
      <w:r w:rsidR="00894ABA">
        <w:t xml:space="preserve"> to GSC requesting feedback on Lane Cove’s </w:t>
      </w:r>
      <w:r w:rsidR="00F3356C">
        <w:t>ability to provide the necessary infrastructure to keep pace with development.</w:t>
      </w:r>
    </w:p>
    <w:p w14:paraId="46489439" w14:textId="696B1FED" w:rsidR="00055B34" w:rsidRDefault="00055B34" w:rsidP="009265AE">
      <w:pPr>
        <w:pStyle w:val="ListParagraph"/>
        <w:spacing w:after="0"/>
        <w:ind w:left="1080"/>
      </w:pPr>
    </w:p>
    <w:p w14:paraId="4DB4C367" w14:textId="12DC5F4E" w:rsidR="00055B34" w:rsidRDefault="00055B34" w:rsidP="009265AE">
      <w:pPr>
        <w:pStyle w:val="ListParagraph"/>
        <w:spacing w:after="0"/>
        <w:ind w:left="1080"/>
      </w:pPr>
      <w:r>
        <w:t>St Leonar</w:t>
      </w:r>
      <w:r w:rsidR="0083185D">
        <w:t>ds and Crows Nest Draft 2036 Plan</w:t>
      </w:r>
    </w:p>
    <w:p w14:paraId="2B4100D1" w14:textId="48F5A6FA" w:rsidR="00F7013C" w:rsidRDefault="00DC0575" w:rsidP="009265AE">
      <w:pPr>
        <w:pStyle w:val="ListParagraph"/>
        <w:spacing w:after="0"/>
        <w:ind w:left="1080"/>
      </w:pPr>
      <w:r>
        <w:t xml:space="preserve">Council </w:t>
      </w:r>
      <w:r w:rsidR="003F6653">
        <w:t>obtained an extension of time for the exhib</w:t>
      </w:r>
      <w:r w:rsidR="00F942BC">
        <w:t>ition per</w:t>
      </w:r>
      <w:r w:rsidR="006F1463">
        <w:t xml:space="preserve">iod and two extra consultations in Lane Cove, </w:t>
      </w:r>
      <w:r w:rsidR="00EA5D3B">
        <w:t>on 11 December and a facilitated workshop on 12 December.</w:t>
      </w:r>
    </w:p>
    <w:p w14:paraId="1313B25E" w14:textId="75AE890D" w:rsidR="00BB2698" w:rsidRDefault="00BB2698" w:rsidP="009265AE">
      <w:pPr>
        <w:pStyle w:val="ListParagraph"/>
        <w:spacing w:after="0"/>
        <w:ind w:left="1080"/>
      </w:pPr>
    </w:p>
    <w:p w14:paraId="43CCADCF" w14:textId="3242ABE4" w:rsidR="00BB2698" w:rsidRDefault="00BB2698" w:rsidP="009265AE">
      <w:pPr>
        <w:pStyle w:val="ListParagraph"/>
        <w:spacing w:after="0"/>
        <w:ind w:left="1080"/>
      </w:pPr>
      <w:r>
        <w:t>Medium Density Housing</w:t>
      </w:r>
    </w:p>
    <w:p w14:paraId="42C9149B" w14:textId="7C16C257" w:rsidR="00BB2698" w:rsidRDefault="00FE327A" w:rsidP="009265AE">
      <w:pPr>
        <w:pStyle w:val="ListParagraph"/>
        <w:spacing w:after="0"/>
        <w:ind w:left="1080"/>
      </w:pPr>
      <w:r>
        <w:t>Council is seeking an exemption to the Code for R2 low density zones.</w:t>
      </w:r>
    </w:p>
    <w:p w14:paraId="102A8E73" w14:textId="6292D3AB" w:rsidR="004412B2" w:rsidRDefault="004412B2" w:rsidP="009265AE">
      <w:pPr>
        <w:pStyle w:val="ListParagraph"/>
        <w:spacing w:after="0"/>
        <w:ind w:left="1080"/>
      </w:pPr>
    </w:p>
    <w:p w14:paraId="35CF3A10" w14:textId="7E693663" w:rsidR="003267F5" w:rsidRDefault="003267F5" w:rsidP="009265AE">
      <w:pPr>
        <w:pStyle w:val="ListParagraph"/>
        <w:spacing w:after="0"/>
        <w:ind w:left="1080"/>
      </w:pPr>
      <w:r>
        <w:t xml:space="preserve">GCA on Council’s </w:t>
      </w:r>
      <w:r w:rsidR="00B514C0">
        <w:t xml:space="preserve">email list for updates </w:t>
      </w:r>
      <w:r w:rsidR="00025076">
        <w:t xml:space="preserve">and members of the community </w:t>
      </w:r>
      <w:r w:rsidR="00D43929">
        <w:t>can also register via Council’s website</w:t>
      </w:r>
    </w:p>
    <w:p w14:paraId="17A32E62" w14:textId="6A37139B" w:rsidR="000E3FF3" w:rsidRDefault="000E3FF3" w:rsidP="009265AE">
      <w:pPr>
        <w:pStyle w:val="ListParagraph"/>
        <w:spacing w:after="0"/>
        <w:ind w:left="1080"/>
      </w:pPr>
    </w:p>
    <w:p w14:paraId="5DF81D08" w14:textId="365EF35F" w:rsidR="000E3FF3" w:rsidRDefault="000E3FF3" w:rsidP="009265AE">
      <w:pPr>
        <w:pStyle w:val="ListParagraph"/>
        <w:spacing w:after="0"/>
        <w:ind w:left="1080"/>
        <w:rPr>
          <w:b/>
        </w:rPr>
      </w:pPr>
      <w:r w:rsidRPr="000E3FF3">
        <w:rPr>
          <w:b/>
        </w:rPr>
        <w:t>Environment</w:t>
      </w:r>
    </w:p>
    <w:p w14:paraId="73AB43B9" w14:textId="1D9B6965" w:rsidR="00150CF8" w:rsidRDefault="00AE6F2A" w:rsidP="009265AE">
      <w:pPr>
        <w:pStyle w:val="ListParagraph"/>
        <w:spacing w:after="0"/>
        <w:ind w:left="1080"/>
      </w:pPr>
      <w:r>
        <w:t xml:space="preserve">Council with Ausgrid </w:t>
      </w:r>
      <w:r w:rsidR="004A0467">
        <w:t xml:space="preserve">has drafted </w:t>
      </w:r>
      <w:r w:rsidR="00233505">
        <w:t>a plan for Vegetation Management Around Powerlines for Lane Cove</w:t>
      </w:r>
      <w:r w:rsidR="00672ABE">
        <w:t xml:space="preserve">, particularly </w:t>
      </w:r>
      <w:r w:rsidR="006D6848">
        <w:t>trimming street trees around powerlines.</w:t>
      </w:r>
    </w:p>
    <w:p w14:paraId="6E270AF9" w14:textId="6ADCF701" w:rsidR="006D6848" w:rsidRDefault="006D6848" w:rsidP="009265AE">
      <w:pPr>
        <w:pStyle w:val="ListParagraph"/>
        <w:spacing w:after="0"/>
        <w:ind w:left="1080"/>
      </w:pPr>
    </w:p>
    <w:p w14:paraId="39FCC7A4" w14:textId="4C02B5BD" w:rsidR="006D6848" w:rsidRDefault="00FB5712" w:rsidP="009265AE">
      <w:pPr>
        <w:pStyle w:val="ListParagraph"/>
        <w:spacing w:after="0"/>
        <w:ind w:left="1080"/>
      </w:pPr>
      <w:r>
        <w:t>Council has developed a plastic straw reduction program</w:t>
      </w:r>
      <w:r w:rsidR="006E072A">
        <w:t xml:space="preserve"> to reduce single use plastics.</w:t>
      </w:r>
    </w:p>
    <w:p w14:paraId="1F02E7F5" w14:textId="4D8962BE" w:rsidR="006E4002" w:rsidRDefault="006E4002" w:rsidP="009265AE">
      <w:pPr>
        <w:pStyle w:val="ListParagraph"/>
        <w:spacing w:after="0"/>
        <w:ind w:left="1080"/>
      </w:pPr>
    </w:p>
    <w:p w14:paraId="2A9DEA77" w14:textId="1B8314E1" w:rsidR="006E4002" w:rsidRDefault="00EC6393" w:rsidP="009265AE">
      <w:pPr>
        <w:pStyle w:val="ListParagraph"/>
        <w:spacing w:after="0"/>
        <w:ind w:left="1080"/>
      </w:pPr>
      <w:r>
        <w:t>The North Sydney Community Rec</w:t>
      </w:r>
      <w:r w:rsidR="00761164">
        <w:t xml:space="preserve">ycling Centre near Bunnings, </w:t>
      </w:r>
      <w:r w:rsidR="00911445">
        <w:t>during August had approx. 355 L</w:t>
      </w:r>
      <w:r w:rsidR="00C57A74">
        <w:t>a</w:t>
      </w:r>
      <w:r w:rsidR="00911445">
        <w:t>n</w:t>
      </w:r>
      <w:r w:rsidR="00C57A74">
        <w:t>e</w:t>
      </w:r>
      <w:r w:rsidR="00485289">
        <w:t xml:space="preserve"> </w:t>
      </w:r>
      <w:r w:rsidR="00911445">
        <w:t>Cove re</w:t>
      </w:r>
      <w:r w:rsidR="00C57A74">
        <w:t xml:space="preserve">sidents </w:t>
      </w:r>
      <w:r w:rsidR="00485289">
        <w:t xml:space="preserve">use the free </w:t>
      </w:r>
      <w:r w:rsidR="00CA3B5C">
        <w:t>drop off centre for problem waste.</w:t>
      </w:r>
    </w:p>
    <w:p w14:paraId="0EC4C09A" w14:textId="2D1D84A6" w:rsidR="005D26E3" w:rsidRDefault="005D26E3" w:rsidP="009265AE">
      <w:pPr>
        <w:pStyle w:val="ListParagraph"/>
        <w:spacing w:after="0"/>
        <w:ind w:left="1080"/>
      </w:pPr>
    </w:p>
    <w:p w14:paraId="6076B0B1" w14:textId="58B001C2" w:rsidR="005D26E3" w:rsidRDefault="005D26E3" w:rsidP="009265AE">
      <w:pPr>
        <w:pStyle w:val="ListParagraph"/>
        <w:spacing w:after="0"/>
        <w:ind w:left="1080"/>
      </w:pPr>
      <w:r>
        <w:t>Council is campa</w:t>
      </w:r>
      <w:r w:rsidR="00271094">
        <w:t xml:space="preserve">igning State Govt. to use the </w:t>
      </w:r>
      <w:r w:rsidR="007E57E1">
        <w:t xml:space="preserve">waste levy it collects to invest in recycling </w:t>
      </w:r>
      <w:r w:rsidR="002332A3">
        <w:t>initiatives.</w:t>
      </w:r>
    </w:p>
    <w:p w14:paraId="734064A9" w14:textId="0862AAE6" w:rsidR="00A538CD" w:rsidRDefault="00A538CD" w:rsidP="009265AE">
      <w:pPr>
        <w:pStyle w:val="ListParagraph"/>
        <w:spacing w:after="0"/>
        <w:ind w:left="1080"/>
      </w:pPr>
    </w:p>
    <w:p w14:paraId="4C42E4A3" w14:textId="5A8CE865" w:rsidR="00A538CD" w:rsidRDefault="00A538CD" w:rsidP="009265AE">
      <w:pPr>
        <w:pStyle w:val="ListParagraph"/>
        <w:spacing w:after="0"/>
        <w:ind w:left="1080"/>
      </w:pPr>
      <w:r>
        <w:rPr>
          <w:b/>
        </w:rPr>
        <w:t xml:space="preserve">Strategic Projects </w:t>
      </w:r>
    </w:p>
    <w:p w14:paraId="6ABC5A7B" w14:textId="56E8212F" w:rsidR="003B5EC8" w:rsidRDefault="003B5EC8" w:rsidP="009265AE">
      <w:pPr>
        <w:pStyle w:val="ListParagraph"/>
        <w:spacing w:after="0"/>
        <w:ind w:left="1080"/>
      </w:pPr>
    </w:p>
    <w:p w14:paraId="224DF59F" w14:textId="212FADF0" w:rsidR="003B5EC8" w:rsidRDefault="003B5EC8" w:rsidP="009265AE">
      <w:pPr>
        <w:pStyle w:val="ListParagraph"/>
        <w:spacing w:after="0"/>
        <w:ind w:left="1080"/>
      </w:pPr>
      <w:r>
        <w:t>St Leonards Plaza</w:t>
      </w:r>
    </w:p>
    <w:p w14:paraId="49736322" w14:textId="22D62031" w:rsidR="00055E9D" w:rsidRDefault="005935A9" w:rsidP="009265AE">
      <w:pPr>
        <w:pStyle w:val="ListParagraph"/>
        <w:spacing w:after="0"/>
        <w:ind w:left="1080"/>
      </w:pPr>
      <w:r>
        <w:t>The 2006 St Leonards Strategy</w:t>
      </w:r>
      <w:r w:rsidR="003953E6">
        <w:t xml:space="preserve"> established a public </w:t>
      </w:r>
      <w:r w:rsidR="009C0CAD">
        <w:t xml:space="preserve">domain vision with a new community focal point </w:t>
      </w:r>
      <w:r w:rsidR="002710DB">
        <w:t>for St Leonards, a new Bus Rail interchange and Plaza</w:t>
      </w:r>
      <w:r w:rsidR="00EF75CD">
        <w:t xml:space="preserve"> over the rail corridor</w:t>
      </w:r>
      <w:r w:rsidR="00787CDF">
        <w:t xml:space="preserve">. </w:t>
      </w:r>
      <w:r w:rsidR="00D75291">
        <w:t>Council engaged an urban design expert to develop</w:t>
      </w:r>
      <w:r w:rsidR="007E20C1">
        <w:t xml:space="preserve"> a buildable idea, then entered </w:t>
      </w:r>
      <w:r w:rsidR="006A3C93">
        <w:t>into negotiations with numerous State Dept.</w:t>
      </w:r>
      <w:r w:rsidR="00055E9D">
        <w:t xml:space="preserve"> to gain support for the idea.</w:t>
      </w:r>
    </w:p>
    <w:p w14:paraId="0B9DCC40" w14:textId="4920A892" w:rsidR="000D4D85" w:rsidRDefault="000D4D85" w:rsidP="009265AE">
      <w:pPr>
        <w:pStyle w:val="ListParagraph"/>
        <w:spacing w:after="0"/>
        <w:ind w:left="1080"/>
      </w:pPr>
    </w:p>
    <w:p w14:paraId="04EFB625" w14:textId="4EDF2D45" w:rsidR="00BF24C8" w:rsidRDefault="00BF24C8" w:rsidP="009265AE">
      <w:pPr>
        <w:pStyle w:val="ListParagraph"/>
        <w:spacing w:after="0"/>
        <w:ind w:left="1080"/>
      </w:pPr>
      <w:r>
        <w:t>In 2017 TFNSW</w:t>
      </w:r>
      <w:r w:rsidR="00853D22">
        <w:t xml:space="preserve"> agreed Council should prepare a formal proposal</w:t>
      </w:r>
      <w:r w:rsidR="00993C96">
        <w:t xml:space="preserve"> for the project. Funding </w:t>
      </w:r>
      <w:r w:rsidR="00BE3FE5">
        <w:t>is via Voluntary Planning Agreements and Developer Contribution</w:t>
      </w:r>
      <w:r w:rsidR="00B63340">
        <w:t xml:space="preserve">, of which $36m has been collected against </w:t>
      </w:r>
      <w:r w:rsidR="00A31094">
        <w:t>a total estimate of $86.9m.</w:t>
      </w:r>
    </w:p>
    <w:p w14:paraId="62D88DF3" w14:textId="174C1025" w:rsidR="006A0BB2" w:rsidRDefault="006A0BB2" w:rsidP="009265AE">
      <w:pPr>
        <w:pStyle w:val="ListParagraph"/>
        <w:spacing w:after="0"/>
        <w:ind w:left="1080"/>
      </w:pPr>
      <w:r>
        <w:t>Council has engaged TSA as Project Management Consulta</w:t>
      </w:r>
      <w:r w:rsidR="00F859D6">
        <w:t>nt</w:t>
      </w:r>
      <w:r w:rsidR="002C593F">
        <w:t xml:space="preserve"> to define if the plan was viable</w:t>
      </w:r>
      <w:r w:rsidR="00F859D6">
        <w:t>.</w:t>
      </w:r>
    </w:p>
    <w:p w14:paraId="26E777A6" w14:textId="420B6DC4" w:rsidR="00F859D6" w:rsidRDefault="00F859D6" w:rsidP="009265AE">
      <w:pPr>
        <w:pStyle w:val="ListParagraph"/>
        <w:spacing w:after="0"/>
        <w:ind w:left="1080"/>
      </w:pPr>
      <w:r>
        <w:t>John Southwoo</w:t>
      </w:r>
      <w:r w:rsidR="00BB6EDD">
        <w:t xml:space="preserve">d </w:t>
      </w:r>
      <w:r w:rsidR="004F3025">
        <w:t xml:space="preserve">from the floor </w:t>
      </w:r>
      <w:r w:rsidR="00BB6EDD">
        <w:t xml:space="preserve">raised </w:t>
      </w:r>
      <w:r w:rsidR="00416170">
        <w:t xml:space="preserve">the </w:t>
      </w:r>
      <w:r w:rsidR="00BB6EDD">
        <w:t>question</w:t>
      </w:r>
      <w:r w:rsidR="00416170">
        <w:t xml:space="preserve"> as to</w:t>
      </w:r>
      <w:r w:rsidR="00BB6EDD">
        <w:t xml:space="preserve"> </w:t>
      </w:r>
      <w:r w:rsidR="00416170">
        <w:t xml:space="preserve">where the additional funding is coming from for the development of the Plaza. </w:t>
      </w:r>
      <w:r w:rsidR="005A27D0">
        <w:t>Pam Pal</w:t>
      </w:r>
      <w:r w:rsidR="007A1B6F">
        <w:t>m</w:t>
      </w:r>
      <w:r w:rsidR="005A27D0">
        <w:t>er respond</w:t>
      </w:r>
      <w:r w:rsidR="00416170">
        <w:t>ed that monies coming from developers JQZ/Mirvac</w:t>
      </w:r>
      <w:r w:rsidR="006C19EB">
        <w:t xml:space="preserve"> and Landmark, with</w:t>
      </w:r>
      <w:r w:rsidR="00416170">
        <w:t xml:space="preserve"> Council to put in an application for additional State funding.</w:t>
      </w:r>
    </w:p>
    <w:p w14:paraId="521D17ED" w14:textId="23ED6312" w:rsidR="00271855" w:rsidRDefault="00C73B27" w:rsidP="009265AE">
      <w:pPr>
        <w:pStyle w:val="ListParagraph"/>
        <w:spacing w:after="0"/>
        <w:ind w:left="1080"/>
      </w:pPr>
      <w:r>
        <w:t>Annett</w:t>
      </w:r>
      <w:r w:rsidR="006421E5">
        <w:t>e Jubian question</w:t>
      </w:r>
      <w:r w:rsidR="00271855">
        <w:t>ed</w:t>
      </w:r>
      <w:r w:rsidR="006421E5">
        <w:t xml:space="preserve"> </w:t>
      </w:r>
      <w:r w:rsidR="00AE6944">
        <w:t>if this was the best use for the funds generated?</w:t>
      </w:r>
    </w:p>
    <w:p w14:paraId="5C6E07EE" w14:textId="5C1410B7" w:rsidR="004035C8" w:rsidRDefault="00551080" w:rsidP="009265AE">
      <w:pPr>
        <w:pStyle w:val="ListParagraph"/>
        <w:spacing w:after="0"/>
        <w:ind w:left="1080"/>
      </w:pPr>
      <w:r>
        <w:lastRenderedPageBreak/>
        <w:t>Merri Southwood</w:t>
      </w:r>
      <w:r w:rsidR="00392857">
        <w:t xml:space="preserve"> asked if the Bus interchange was still included in the plan</w:t>
      </w:r>
      <w:r w:rsidR="000E28E3">
        <w:t xml:space="preserve"> and Pam Palmer confirmed that </w:t>
      </w:r>
      <w:r w:rsidR="004A3EF0">
        <w:t>it was no longer as</w:t>
      </w:r>
      <w:r w:rsidR="00860EAD">
        <w:t xml:space="preserve"> RTA would not </w:t>
      </w:r>
      <w:r w:rsidR="004035C8">
        <w:t>permit it to be included in the proposal.</w:t>
      </w:r>
    </w:p>
    <w:p w14:paraId="08D21BF1" w14:textId="69DEE2E7" w:rsidR="002C593F" w:rsidRDefault="00A86F31" w:rsidP="009265AE">
      <w:pPr>
        <w:pStyle w:val="ListParagraph"/>
        <w:spacing w:after="0"/>
        <w:ind w:left="1080"/>
      </w:pPr>
      <w:r>
        <w:t xml:space="preserve">Penny </w:t>
      </w:r>
      <w:r w:rsidR="00EA09DD">
        <w:t xml:space="preserve">Mabbutt </w:t>
      </w:r>
      <w:r w:rsidR="00FB6B82">
        <w:t xml:space="preserve">suggested Council should </w:t>
      </w:r>
      <w:r w:rsidR="009C1929">
        <w:t>follow up with RTA for them to review their policy for the Bus interchange.</w:t>
      </w:r>
    </w:p>
    <w:p w14:paraId="26B3A23E" w14:textId="5463F4B2" w:rsidR="005775A1" w:rsidRDefault="005775A1" w:rsidP="009265AE">
      <w:pPr>
        <w:pStyle w:val="ListParagraph"/>
        <w:spacing w:after="0"/>
        <w:ind w:left="1080"/>
      </w:pPr>
    </w:p>
    <w:p w14:paraId="19AF3825" w14:textId="3076BC06" w:rsidR="005775A1" w:rsidRDefault="0061716B" w:rsidP="009265AE">
      <w:pPr>
        <w:pStyle w:val="ListParagraph"/>
        <w:spacing w:after="0"/>
        <w:ind w:left="1080"/>
        <w:rPr>
          <w:b/>
        </w:rPr>
      </w:pPr>
      <w:r>
        <w:rPr>
          <w:b/>
        </w:rPr>
        <w:t>Future Building Projects.</w:t>
      </w:r>
    </w:p>
    <w:p w14:paraId="5617F697" w14:textId="36E06C48" w:rsidR="0061716B" w:rsidRDefault="0061716B" w:rsidP="009265AE">
      <w:pPr>
        <w:pStyle w:val="ListParagraph"/>
        <w:spacing w:after="0"/>
        <w:ind w:left="1080"/>
      </w:pPr>
    </w:p>
    <w:p w14:paraId="5AA6E8C3" w14:textId="4E84B873" w:rsidR="00E62A3E" w:rsidRDefault="007C3592" w:rsidP="009265AE">
      <w:pPr>
        <w:pStyle w:val="ListParagraph"/>
        <w:spacing w:after="0"/>
        <w:ind w:left="1080"/>
      </w:pPr>
      <w:r>
        <w:t>Expressions of interest being sought</w:t>
      </w:r>
      <w:r w:rsidR="0028029B">
        <w:t xml:space="preserve"> for the development of a new Recreation Precinct at 180 River Rd</w:t>
      </w:r>
      <w:r w:rsidR="00272DFF">
        <w:t>, Northwood, currently comprising the Lane Cove Golf Course and Tennis Centre.</w:t>
      </w:r>
    </w:p>
    <w:p w14:paraId="54A4E141" w14:textId="54624D68" w:rsidR="002546D3" w:rsidRDefault="002546D3" w:rsidP="009265AE">
      <w:pPr>
        <w:pStyle w:val="ListParagraph"/>
        <w:spacing w:after="0"/>
        <w:ind w:left="1080"/>
      </w:pPr>
    </w:p>
    <w:p w14:paraId="5A4083F8" w14:textId="7C3F87B1" w:rsidR="002546D3" w:rsidRDefault="002546D3" w:rsidP="009265AE">
      <w:pPr>
        <w:pStyle w:val="ListParagraph"/>
        <w:spacing w:after="0"/>
        <w:ind w:left="1080"/>
      </w:pPr>
      <w:r>
        <w:t>Rosenthal Project</w:t>
      </w:r>
    </w:p>
    <w:p w14:paraId="2C4589A3" w14:textId="5787CEDA" w:rsidR="002546D3" w:rsidRDefault="00C819EB" w:rsidP="009265AE">
      <w:pPr>
        <w:pStyle w:val="ListParagraph"/>
        <w:spacing w:after="0"/>
        <w:ind w:left="1080"/>
      </w:pPr>
      <w:r>
        <w:t xml:space="preserve">Proceeding on time </w:t>
      </w:r>
      <w:r w:rsidR="00867A23">
        <w:t xml:space="preserve">and construction well under way. </w:t>
      </w:r>
      <w:r w:rsidR="00E70660">
        <w:t xml:space="preserve">Issues with the </w:t>
      </w:r>
      <w:r w:rsidR="00566B58">
        <w:t xml:space="preserve">parking station exit have been addressed </w:t>
      </w:r>
      <w:r w:rsidR="0020348B">
        <w:t>with 2 exits.</w:t>
      </w:r>
    </w:p>
    <w:p w14:paraId="10177171" w14:textId="6E67B345" w:rsidR="008B38EA" w:rsidRDefault="008B38EA" w:rsidP="009265AE">
      <w:pPr>
        <w:pStyle w:val="ListParagraph"/>
        <w:spacing w:after="0"/>
        <w:ind w:left="1080"/>
      </w:pPr>
    </w:p>
    <w:p w14:paraId="1B555940" w14:textId="63EE1B34" w:rsidR="008B38EA" w:rsidRDefault="008B38EA" w:rsidP="009265AE">
      <w:pPr>
        <w:pStyle w:val="ListParagraph"/>
        <w:spacing w:after="0"/>
        <w:ind w:left="1080"/>
      </w:pPr>
      <w:r>
        <w:t>Lane Cove Pool</w:t>
      </w:r>
    </w:p>
    <w:p w14:paraId="0C3DE026" w14:textId="0A34A052" w:rsidR="00004E9D" w:rsidRDefault="00973299" w:rsidP="009265AE">
      <w:pPr>
        <w:pStyle w:val="ListParagraph"/>
        <w:spacing w:after="0"/>
        <w:ind w:left="1080"/>
      </w:pPr>
      <w:r>
        <w:t xml:space="preserve">Council looking at the need to </w:t>
      </w:r>
      <w:r w:rsidR="004A711E">
        <w:t>close</w:t>
      </w:r>
      <w:r w:rsidR="00004E9D">
        <w:t xml:space="preserve"> the outdoor</w:t>
      </w:r>
      <w:r w:rsidR="00F82174">
        <w:t xml:space="preserve"> pool</w:t>
      </w:r>
      <w:r w:rsidR="004A711E">
        <w:t xml:space="preserve"> and rebuild</w:t>
      </w:r>
      <w:r w:rsidR="000E3B31">
        <w:t xml:space="preserve"> </w:t>
      </w:r>
      <w:r w:rsidR="00694F10">
        <w:t>sometime</w:t>
      </w:r>
      <w:r w:rsidR="000E3B31">
        <w:t xml:space="preserve"> after the end of the summer season</w:t>
      </w:r>
      <w:r w:rsidR="00004E9D">
        <w:t>.</w:t>
      </w:r>
    </w:p>
    <w:p w14:paraId="4D4F747C" w14:textId="7C349D4C" w:rsidR="00F82174" w:rsidRDefault="00F82174" w:rsidP="009265AE">
      <w:pPr>
        <w:pStyle w:val="ListParagraph"/>
        <w:spacing w:after="0"/>
        <w:ind w:left="1080"/>
      </w:pPr>
    </w:p>
    <w:p w14:paraId="09836E2A" w14:textId="2A7B333E" w:rsidR="00F82174" w:rsidRDefault="00F82174" w:rsidP="009265AE">
      <w:pPr>
        <w:pStyle w:val="ListParagraph"/>
        <w:spacing w:after="0"/>
        <w:ind w:left="1080"/>
      </w:pPr>
      <w:r>
        <w:t>Social</w:t>
      </w:r>
    </w:p>
    <w:p w14:paraId="53698885" w14:textId="67ABBA0B" w:rsidR="00F82174" w:rsidRDefault="00270584" w:rsidP="009265AE">
      <w:pPr>
        <w:pStyle w:val="ListParagraph"/>
        <w:spacing w:after="0"/>
        <w:ind w:left="1080"/>
      </w:pPr>
      <w:r>
        <w:t xml:space="preserve">Festival </w:t>
      </w:r>
      <w:r w:rsidR="00A10DA9">
        <w:t>by the River in November</w:t>
      </w:r>
      <w:r w:rsidR="005A206F">
        <w:t xml:space="preserve">, included Greenwich Village Art Trail and </w:t>
      </w:r>
      <w:r w:rsidR="00694F10">
        <w:t>Food</w:t>
      </w:r>
      <w:r w:rsidR="005A206F">
        <w:t xml:space="preserve"> and Wine </w:t>
      </w:r>
      <w:r w:rsidR="00B4410D">
        <w:t>by the River, attended by over 5,000 people.</w:t>
      </w:r>
    </w:p>
    <w:p w14:paraId="4096820B" w14:textId="0DDBE91A" w:rsidR="008B38EA" w:rsidRDefault="00694F10" w:rsidP="009265AE">
      <w:pPr>
        <w:pStyle w:val="ListParagraph"/>
        <w:spacing w:after="0"/>
        <w:ind w:left="1080"/>
      </w:pPr>
      <w:r>
        <w:t xml:space="preserve">Council provided a grant of $5,000 to Gunnedah for drought relief. </w:t>
      </w:r>
      <w:r w:rsidR="00ED56EE">
        <w:t>Community also raised $10,000</w:t>
      </w:r>
      <w:r w:rsidR="00A61456">
        <w:t xml:space="preserve"> for Gunnedah.</w:t>
      </w:r>
    </w:p>
    <w:p w14:paraId="0CB9DFB9" w14:textId="77777777" w:rsidR="000649CF" w:rsidRDefault="00A61456" w:rsidP="009265AE">
      <w:pPr>
        <w:pStyle w:val="ListParagraph"/>
        <w:spacing w:after="0"/>
        <w:ind w:left="1080"/>
      </w:pPr>
      <w:r>
        <w:t>New basket</w:t>
      </w:r>
      <w:r w:rsidR="00C41856">
        <w:t>ball court at Kingsford Smith Oval</w:t>
      </w:r>
      <w:r w:rsidR="000649CF">
        <w:t>.</w:t>
      </w:r>
    </w:p>
    <w:p w14:paraId="5DDF01EF" w14:textId="133877D8" w:rsidR="00A61456" w:rsidRDefault="000649CF" w:rsidP="009265AE">
      <w:pPr>
        <w:pStyle w:val="ListParagraph"/>
        <w:spacing w:after="0"/>
        <w:ind w:left="1080"/>
      </w:pPr>
      <w:r>
        <w:t>L</w:t>
      </w:r>
      <w:r w:rsidR="00615F66">
        <w:t xml:space="preserve">ibrary has introduced automatic </w:t>
      </w:r>
      <w:r>
        <w:t>renewal process.</w:t>
      </w:r>
    </w:p>
    <w:p w14:paraId="785A655E" w14:textId="3EEFC76D" w:rsidR="000649CF" w:rsidRDefault="000649CF" w:rsidP="009265AE">
      <w:pPr>
        <w:pStyle w:val="ListParagraph"/>
        <w:spacing w:after="0"/>
        <w:ind w:left="1080"/>
      </w:pPr>
    </w:p>
    <w:p w14:paraId="0FC2793E" w14:textId="5FF12A82" w:rsidR="000649CF" w:rsidRDefault="002C594F" w:rsidP="009265AE">
      <w:pPr>
        <w:pStyle w:val="ListParagraph"/>
        <w:spacing w:after="0"/>
        <w:ind w:left="1080"/>
      </w:pPr>
      <w:r>
        <w:t xml:space="preserve">Full report attached as </w:t>
      </w:r>
      <w:r w:rsidRPr="00CF6464">
        <w:rPr>
          <w:b/>
        </w:rPr>
        <w:t>ATTACHMENT E</w:t>
      </w:r>
    </w:p>
    <w:p w14:paraId="41F8969E" w14:textId="78B6F99F" w:rsidR="003C054F" w:rsidRDefault="003C054F" w:rsidP="009265AE">
      <w:pPr>
        <w:pStyle w:val="ListParagraph"/>
        <w:spacing w:after="0"/>
        <w:ind w:left="1080"/>
      </w:pPr>
    </w:p>
    <w:p w14:paraId="55E2F36F" w14:textId="191A8C8D" w:rsidR="00996A6C" w:rsidRDefault="00160313" w:rsidP="00DE407B">
      <w:pPr>
        <w:pStyle w:val="ListParagraph"/>
        <w:numPr>
          <w:ilvl w:val="0"/>
          <w:numId w:val="6"/>
        </w:numPr>
        <w:spacing w:after="0"/>
        <w:rPr>
          <w:b/>
        </w:rPr>
      </w:pPr>
      <w:r w:rsidRPr="00160313">
        <w:rPr>
          <w:b/>
        </w:rPr>
        <w:t>Councillor Vissell</w:t>
      </w:r>
    </w:p>
    <w:p w14:paraId="21F38F76" w14:textId="45F75F7C" w:rsidR="00996A6C" w:rsidRDefault="00996A6C" w:rsidP="009265AE">
      <w:pPr>
        <w:pStyle w:val="ListParagraph"/>
        <w:spacing w:after="0"/>
        <w:ind w:left="1080"/>
      </w:pPr>
    </w:p>
    <w:p w14:paraId="3E16EC91" w14:textId="44816603" w:rsidR="005A38CF" w:rsidRDefault="005A38CF" w:rsidP="009265AE">
      <w:pPr>
        <w:pStyle w:val="ListParagraph"/>
        <w:spacing w:after="0"/>
        <w:ind w:left="1080"/>
      </w:pPr>
      <w:r>
        <w:t xml:space="preserve">Development application </w:t>
      </w:r>
      <w:r w:rsidR="00DC147F">
        <w:t>for 10 Bellview Ave for a multi developme</w:t>
      </w:r>
      <w:r w:rsidR="00FC4A55">
        <w:t>nt</w:t>
      </w:r>
      <w:r w:rsidR="003B7247">
        <w:t xml:space="preserve"> is</w:t>
      </w:r>
      <w:r w:rsidR="00FC4A55">
        <w:t xml:space="preserve"> </w:t>
      </w:r>
      <w:r w:rsidR="003B7247">
        <w:t xml:space="preserve">to be </w:t>
      </w:r>
      <w:r w:rsidR="00FC4A55">
        <w:t>rejected as overdevelopment for the site.</w:t>
      </w:r>
    </w:p>
    <w:p w14:paraId="3333560F" w14:textId="5379568A" w:rsidR="006B4B6C" w:rsidRDefault="006B4B6C" w:rsidP="009265AE">
      <w:pPr>
        <w:pStyle w:val="ListParagraph"/>
        <w:spacing w:after="0"/>
        <w:ind w:left="1080"/>
      </w:pPr>
    </w:p>
    <w:p w14:paraId="70F9C4D8" w14:textId="5A17591F" w:rsidR="006B4B6C" w:rsidRDefault="00A01805" w:rsidP="009265AE">
      <w:pPr>
        <w:pStyle w:val="ListParagraph"/>
        <w:spacing w:after="0"/>
        <w:ind w:left="1080"/>
      </w:pPr>
      <w:r>
        <w:t>Curren</w:t>
      </w:r>
      <w:r w:rsidR="00CF5F7A">
        <w:t>t</w:t>
      </w:r>
      <w:r>
        <w:t xml:space="preserve"> </w:t>
      </w:r>
      <w:r w:rsidR="00CF5F7A">
        <w:t>d</w:t>
      </w:r>
      <w:r w:rsidR="007D795E">
        <w:t xml:space="preserve">evelopment application for 33 Greenwich Road </w:t>
      </w:r>
      <w:r>
        <w:t>now to be considered as a</w:t>
      </w:r>
      <w:r w:rsidR="00CF5F7A">
        <w:t xml:space="preserve"> </w:t>
      </w:r>
      <w:r w:rsidR="00730446">
        <w:t>new development, rejected by Council</w:t>
      </w:r>
      <w:r w:rsidR="000F2348">
        <w:t xml:space="preserve">. Developer has withdrawn application and will </w:t>
      </w:r>
      <w:r w:rsidR="002A4D36">
        <w:t>maintain the previous application</w:t>
      </w:r>
      <w:r w:rsidR="00001942">
        <w:t>.</w:t>
      </w:r>
    </w:p>
    <w:p w14:paraId="4CC2D094" w14:textId="68C8A131" w:rsidR="00001942" w:rsidRDefault="00001942" w:rsidP="009265AE">
      <w:pPr>
        <w:pStyle w:val="ListParagraph"/>
        <w:spacing w:after="0"/>
        <w:ind w:left="1080"/>
      </w:pPr>
    </w:p>
    <w:p w14:paraId="73DCD66D" w14:textId="66284025" w:rsidR="00001942" w:rsidRDefault="00001942" w:rsidP="009265AE">
      <w:pPr>
        <w:pStyle w:val="ListParagraph"/>
        <w:spacing w:after="0"/>
        <w:ind w:left="1080"/>
      </w:pPr>
      <w:r>
        <w:t>Christ</w:t>
      </w:r>
      <w:r w:rsidR="007873A9">
        <w:t>i</w:t>
      </w:r>
      <w:r>
        <w:t xml:space="preserve">e Street </w:t>
      </w:r>
      <w:r w:rsidR="00FD4D04">
        <w:t>development JCZ has been approved.</w:t>
      </w:r>
      <w:r w:rsidR="0013177D">
        <w:t xml:space="preserve"> Pam Palmer to respond re the question raised re issues </w:t>
      </w:r>
      <w:r w:rsidR="008B7906">
        <w:t>pertaining to parking.</w:t>
      </w:r>
    </w:p>
    <w:p w14:paraId="786CB5B0" w14:textId="7E0D18F1" w:rsidR="007065A3" w:rsidRDefault="004F604A" w:rsidP="009265AE">
      <w:pPr>
        <w:pStyle w:val="ListParagraph"/>
        <w:spacing w:after="0"/>
        <w:ind w:left="1080"/>
      </w:pPr>
      <w:r>
        <w:t xml:space="preserve">Question raised re </w:t>
      </w:r>
      <w:r w:rsidR="00A2588B">
        <w:t xml:space="preserve">problems for vehicles </w:t>
      </w:r>
      <w:r w:rsidR="0033433D">
        <w:t>travelling south on the Pacific Highway having to turn lef</w:t>
      </w:r>
      <w:r w:rsidR="0014181F">
        <w:t>t,</w:t>
      </w:r>
      <w:r w:rsidR="00012745">
        <w:t xml:space="preserve"> travel around the roundabout before being able </w:t>
      </w:r>
      <w:r w:rsidR="00435887">
        <w:t>a</w:t>
      </w:r>
      <w:r w:rsidR="00834C5C">
        <w:t xml:space="preserve">ccess </w:t>
      </w:r>
      <w:r w:rsidR="00862696">
        <w:t>west part of</w:t>
      </w:r>
      <w:r w:rsidR="00834C5C">
        <w:t xml:space="preserve"> Christ</w:t>
      </w:r>
      <w:r>
        <w:t>i</w:t>
      </w:r>
      <w:r w:rsidR="00834C5C">
        <w:t>e St</w:t>
      </w:r>
      <w:r w:rsidR="00862696">
        <w:t xml:space="preserve">. </w:t>
      </w:r>
      <w:r w:rsidR="004C3EF4">
        <w:t>Suggested alternative was to be able to turn right of</w:t>
      </w:r>
      <w:r w:rsidR="002D55D9">
        <w:t>f</w:t>
      </w:r>
      <w:r w:rsidR="004C3EF4">
        <w:t xml:space="preserve"> the Pacific Highway</w:t>
      </w:r>
      <w:r w:rsidR="002D55D9">
        <w:t xml:space="preserve"> at Oxley St </w:t>
      </w:r>
      <w:proofErr w:type="spellStart"/>
      <w:r w:rsidR="002D55D9">
        <w:t>Crows</w:t>
      </w:r>
      <w:proofErr w:type="spellEnd"/>
      <w:r w:rsidR="002D55D9">
        <w:t xml:space="preserve"> Nest</w:t>
      </w:r>
      <w:r w:rsidR="007065A3">
        <w:t>.</w:t>
      </w:r>
    </w:p>
    <w:p w14:paraId="78792486" w14:textId="62A74D8C" w:rsidR="008A1EDE" w:rsidRDefault="008A1EDE" w:rsidP="008A1EDE">
      <w:pPr>
        <w:spacing w:after="0"/>
      </w:pPr>
    </w:p>
    <w:p w14:paraId="4756E274" w14:textId="77777777" w:rsidR="00CF6464" w:rsidRDefault="00CF6464" w:rsidP="008A1EDE">
      <w:pPr>
        <w:spacing w:after="0"/>
      </w:pPr>
    </w:p>
    <w:p w14:paraId="3369ABFD" w14:textId="77777777" w:rsidR="005E7E0A" w:rsidRDefault="005E7E0A" w:rsidP="008A1EDE">
      <w:pPr>
        <w:spacing w:after="0"/>
      </w:pPr>
    </w:p>
    <w:p w14:paraId="66E216E5" w14:textId="77777777" w:rsidR="002739BF" w:rsidRDefault="001715DB" w:rsidP="00306B66">
      <w:pPr>
        <w:spacing w:after="0"/>
        <w:rPr>
          <w:b/>
        </w:rPr>
      </w:pPr>
      <w:r>
        <w:rPr>
          <w:b/>
        </w:rPr>
        <w:lastRenderedPageBreak/>
        <w:t xml:space="preserve">9 </w:t>
      </w:r>
      <w:r w:rsidR="00306B66">
        <w:rPr>
          <w:b/>
        </w:rPr>
        <w:tab/>
        <w:t xml:space="preserve">      Notified Business.</w:t>
      </w:r>
    </w:p>
    <w:p w14:paraId="1C0B3344" w14:textId="77777777" w:rsidR="002739BF" w:rsidRDefault="002739BF" w:rsidP="00306B66">
      <w:pPr>
        <w:spacing w:after="0"/>
        <w:rPr>
          <w:b/>
        </w:rPr>
      </w:pPr>
    </w:p>
    <w:p w14:paraId="286CD39C" w14:textId="1EA0236E" w:rsidR="0031009D" w:rsidRDefault="00ED318D" w:rsidP="00174794">
      <w:pPr>
        <w:spacing w:after="0"/>
        <w:ind w:firstLine="720"/>
      </w:pPr>
      <w:r>
        <w:rPr>
          <w:b/>
        </w:rPr>
        <w:t xml:space="preserve">    </w:t>
      </w:r>
      <w:r w:rsidR="003D5D10">
        <w:t>St Leonards and Crows Nest 2036 Plan</w:t>
      </w:r>
    </w:p>
    <w:p w14:paraId="5E4328B6" w14:textId="3CF72026" w:rsidR="00FE60C8" w:rsidRDefault="000863CF" w:rsidP="002577D8">
      <w:pPr>
        <w:spacing w:after="0"/>
        <w:ind w:left="920"/>
      </w:pPr>
      <w:r>
        <w:t>Merri</w:t>
      </w:r>
      <w:r w:rsidR="00B548DE">
        <w:t xml:space="preserve"> Southwood </w:t>
      </w:r>
      <w:r w:rsidR="00940F0A">
        <w:t>informed the meeting that submis</w:t>
      </w:r>
      <w:r w:rsidR="00700081">
        <w:t>sions for the plan have been put</w:t>
      </w:r>
      <w:r w:rsidR="002577D8">
        <w:t xml:space="preserve"> </w:t>
      </w:r>
      <w:r w:rsidR="003450B3">
        <w:t>ba</w:t>
      </w:r>
      <w:r w:rsidR="00940F0A">
        <w:t xml:space="preserve">ck </w:t>
      </w:r>
      <w:r w:rsidR="0031009D">
        <w:t>to the 8</w:t>
      </w:r>
      <w:r w:rsidR="0031009D" w:rsidRPr="0031009D">
        <w:rPr>
          <w:vertAlign w:val="superscript"/>
        </w:rPr>
        <w:t>th</w:t>
      </w:r>
      <w:r w:rsidR="0031009D">
        <w:t xml:space="preserve"> February</w:t>
      </w:r>
      <w:r w:rsidR="00FE60C8">
        <w:t xml:space="preserve"> deadline.</w:t>
      </w:r>
    </w:p>
    <w:p w14:paraId="4F6F938F" w14:textId="16E48D28" w:rsidR="00804D50" w:rsidRDefault="00824A4A" w:rsidP="002577D8">
      <w:pPr>
        <w:spacing w:after="0"/>
        <w:ind w:left="920"/>
      </w:pPr>
      <w:r>
        <w:t>Council will be conducti</w:t>
      </w:r>
      <w:r w:rsidR="00A14947">
        <w:t xml:space="preserve">ng </w:t>
      </w:r>
      <w:r w:rsidR="004447AA">
        <w:t>facilitated workshop on 12 December for the community</w:t>
      </w:r>
      <w:r w:rsidR="00A213DA">
        <w:t xml:space="preserve"> and this information has gone out to all those on Council’s mailing list</w:t>
      </w:r>
      <w:r w:rsidR="00625A6A">
        <w:t>.</w:t>
      </w:r>
    </w:p>
    <w:p w14:paraId="5907F02D" w14:textId="6F9915D6" w:rsidR="004C61B3" w:rsidRDefault="004C61B3" w:rsidP="002577D8">
      <w:pPr>
        <w:spacing w:after="0"/>
        <w:ind w:left="920"/>
      </w:pPr>
      <w:r>
        <w:t xml:space="preserve">Merri Southwood </w:t>
      </w:r>
      <w:r w:rsidR="00DB5A5E">
        <w:t>emphasised to the meeting</w:t>
      </w:r>
      <w:r w:rsidR="00700081">
        <w:t>,</w:t>
      </w:r>
      <w:r w:rsidR="00113C2F">
        <w:t xml:space="preserve"> residents </w:t>
      </w:r>
      <w:r w:rsidR="000424E0">
        <w:t>should participate in the facilitated workshop</w:t>
      </w:r>
    </w:p>
    <w:p w14:paraId="6223FA1E" w14:textId="77777777" w:rsidR="003B0AD9" w:rsidRDefault="00804D50" w:rsidP="002577D8">
      <w:pPr>
        <w:spacing w:after="0"/>
        <w:ind w:left="920"/>
      </w:pPr>
      <w:r>
        <w:t xml:space="preserve">Council will be having a meeting on 4 February to </w:t>
      </w:r>
      <w:r w:rsidR="007659A1">
        <w:t>discuss the information coming out of the facilitated workshop</w:t>
      </w:r>
      <w:r w:rsidR="003B0AD9">
        <w:t>.</w:t>
      </w:r>
    </w:p>
    <w:p w14:paraId="2DED79A0" w14:textId="77777777" w:rsidR="0008299F" w:rsidRDefault="003B0AD9" w:rsidP="002577D8">
      <w:pPr>
        <w:spacing w:after="0"/>
        <w:ind w:left="920"/>
      </w:pPr>
      <w:r>
        <w:t xml:space="preserve">Merri Southwood </w:t>
      </w:r>
      <w:r w:rsidR="0067609A">
        <w:t>question</w:t>
      </w:r>
      <w:r w:rsidR="00110AB5">
        <w:t>ed</w:t>
      </w:r>
      <w:r w:rsidR="0067609A">
        <w:t xml:space="preserve"> if Council will provide feedback to the community?</w:t>
      </w:r>
    </w:p>
    <w:p w14:paraId="28726DBF" w14:textId="0A5FC166" w:rsidR="00034D82" w:rsidRDefault="00A14947" w:rsidP="002577D8">
      <w:pPr>
        <w:spacing w:after="0"/>
        <w:ind w:left="920"/>
      </w:pPr>
      <w:r>
        <w:t xml:space="preserve"> </w:t>
      </w:r>
    </w:p>
    <w:p w14:paraId="769DFC9B" w14:textId="77777777" w:rsidR="00DC5E51" w:rsidRDefault="00DC5E51" w:rsidP="002577D8">
      <w:pPr>
        <w:spacing w:after="0"/>
        <w:ind w:left="920"/>
      </w:pPr>
      <w:r>
        <w:t>Update by Merri Southwood on the St Leonards/Crows Nest 2036 plan re Metro re Zoning Proposal for 2 x 27 storey Towers of 350 apartments, a 17 storey hotel and a 8 Storey building.</w:t>
      </w:r>
    </w:p>
    <w:p w14:paraId="2F0B7CA7" w14:textId="0195EF19" w:rsidR="00034D82" w:rsidRDefault="00DC5E51" w:rsidP="002577D8">
      <w:pPr>
        <w:spacing w:after="0"/>
        <w:ind w:left="920"/>
      </w:pPr>
      <w:r>
        <w:t xml:space="preserve">The Metro re zoning proposal submissions date is 3 December and the State Significant Development application submissions date is 12 December </w:t>
      </w:r>
    </w:p>
    <w:p w14:paraId="2A6028C2" w14:textId="77777777" w:rsidR="00291AA2" w:rsidRDefault="00291AA2" w:rsidP="002577D8">
      <w:pPr>
        <w:spacing w:after="0"/>
        <w:ind w:left="920"/>
      </w:pPr>
    </w:p>
    <w:p w14:paraId="66A57B2C" w14:textId="77777777" w:rsidR="00291AA2" w:rsidRDefault="00291AA2" w:rsidP="00291AA2">
      <w:pPr>
        <w:spacing w:after="0"/>
        <w:ind w:left="920"/>
      </w:pPr>
      <w:r>
        <w:t>Regarding St Leonards South, Merri Southwood expressed concern that the terms of reference from the Department of Planning as per the 2036 draft plan for the Independent Planning Commission were too narrow</w:t>
      </w:r>
    </w:p>
    <w:p w14:paraId="3083193F" w14:textId="26DC548A" w:rsidR="00271855" w:rsidRDefault="00291AA2" w:rsidP="00291AA2">
      <w:pPr>
        <w:pStyle w:val="ListParagraph"/>
        <w:numPr>
          <w:ilvl w:val="0"/>
          <w:numId w:val="8"/>
        </w:numPr>
        <w:spacing w:after="0"/>
      </w:pPr>
      <w:r>
        <w:t>Consider accessibility to St Leonards and Crows Nest stations.</w:t>
      </w:r>
    </w:p>
    <w:p w14:paraId="28036F94" w14:textId="478C16BA" w:rsidR="00291AA2" w:rsidRDefault="00291AA2" w:rsidP="00291AA2">
      <w:pPr>
        <w:pStyle w:val="ListParagraph"/>
        <w:numPr>
          <w:ilvl w:val="0"/>
          <w:numId w:val="8"/>
        </w:numPr>
        <w:spacing w:after="0"/>
      </w:pPr>
      <w:r>
        <w:t>Minimise overshadowing of public open space and streets with significant public domain functions.</w:t>
      </w:r>
    </w:p>
    <w:p w14:paraId="6DA3FF75" w14:textId="3A39E143" w:rsidR="00291AA2" w:rsidRDefault="00291AA2" w:rsidP="00291AA2">
      <w:pPr>
        <w:pStyle w:val="ListParagraph"/>
        <w:numPr>
          <w:ilvl w:val="0"/>
          <w:numId w:val="8"/>
        </w:numPr>
        <w:spacing w:after="0"/>
      </w:pPr>
      <w:r>
        <w:t>Minimise overshadowing of heritage conservation areas and residential areas outside of the Plan boundary</w:t>
      </w:r>
      <w:r w:rsidR="00C3335E">
        <w:t>.</w:t>
      </w:r>
    </w:p>
    <w:p w14:paraId="07318D7A" w14:textId="598388FA" w:rsidR="00291AA2" w:rsidRDefault="00C3335E" w:rsidP="00291AA2">
      <w:pPr>
        <w:pStyle w:val="ListParagraph"/>
        <w:numPr>
          <w:ilvl w:val="0"/>
          <w:numId w:val="8"/>
        </w:numPr>
        <w:spacing w:after="0"/>
      </w:pPr>
      <w:r>
        <w:t>Locate new open spaces so that they improve connections to other open spaces.</w:t>
      </w:r>
    </w:p>
    <w:p w14:paraId="62BAB8AD" w14:textId="262ABD28" w:rsidR="00C3335E" w:rsidRDefault="00C3335E" w:rsidP="00291AA2">
      <w:pPr>
        <w:pStyle w:val="ListParagraph"/>
        <w:numPr>
          <w:ilvl w:val="0"/>
          <w:numId w:val="8"/>
        </w:numPr>
        <w:spacing w:after="0"/>
      </w:pPr>
      <w:r>
        <w:t>Plan for improved active transport connections.</w:t>
      </w:r>
    </w:p>
    <w:p w14:paraId="63695133" w14:textId="434C2001" w:rsidR="00C3335E" w:rsidRDefault="00C3335E" w:rsidP="00291AA2">
      <w:pPr>
        <w:pStyle w:val="ListParagraph"/>
        <w:numPr>
          <w:ilvl w:val="0"/>
          <w:numId w:val="8"/>
        </w:numPr>
        <w:spacing w:after="0"/>
      </w:pPr>
      <w:r>
        <w:t>Consider traffic impacts.</w:t>
      </w:r>
    </w:p>
    <w:p w14:paraId="50A7754E" w14:textId="5A74AB11" w:rsidR="00C3335E" w:rsidRDefault="00C3335E" w:rsidP="00291AA2">
      <w:pPr>
        <w:pStyle w:val="ListParagraph"/>
        <w:numPr>
          <w:ilvl w:val="0"/>
          <w:numId w:val="8"/>
        </w:numPr>
        <w:spacing w:after="0"/>
      </w:pPr>
      <w:r>
        <w:t>Ensure appropriate transitions to lower scale buildings.</w:t>
      </w:r>
    </w:p>
    <w:p w14:paraId="139072F2" w14:textId="0997B76C" w:rsidR="00667452" w:rsidRDefault="00D87B69" w:rsidP="00D87B69">
      <w:pPr>
        <w:spacing w:after="0"/>
        <w:ind w:left="768"/>
      </w:pPr>
      <w:r>
        <w:t>Michael Ryland indicated that it would appear Lane Cove Council would have input re the 7 points with the Minister, Anthony Roberts.</w:t>
      </w:r>
    </w:p>
    <w:p w14:paraId="28C05D98" w14:textId="12033C2E" w:rsidR="00D87B69" w:rsidRDefault="00D87B69" w:rsidP="00D87B69">
      <w:pPr>
        <w:spacing w:after="0"/>
        <w:ind w:left="768"/>
      </w:pPr>
      <w:r>
        <w:t>As the Independent Planning Commission role will be to advise the Minister as to its finding, Merri Southwood stressed it is important that SLS should be part of the whole review of the 2036 plan and not just specifically SLS</w:t>
      </w:r>
      <w:r w:rsidR="00174794">
        <w:t>. No indication as to when the IPC meeting will be held.</w:t>
      </w:r>
    </w:p>
    <w:p w14:paraId="0889921A" w14:textId="7C5F026B" w:rsidR="00E843B2" w:rsidRDefault="00174794" w:rsidP="00E843B2">
      <w:pPr>
        <w:spacing w:after="0"/>
        <w:ind w:left="720"/>
      </w:pPr>
      <w:r>
        <w:t xml:space="preserve">Merri Southwood highlighted the </w:t>
      </w:r>
      <w:r w:rsidR="00694F10">
        <w:t>inconsistences</w:t>
      </w:r>
      <w:r>
        <w:t xml:space="preserve"> with regard to Lane Cove’s housing targets and that she had been made aware, there would be an additional 15,000 residents to be accommodated in the Lane Cove area.</w:t>
      </w:r>
    </w:p>
    <w:p w14:paraId="658D5E20" w14:textId="35067105" w:rsidR="00E843B2" w:rsidRDefault="00E843B2" w:rsidP="00E843B2">
      <w:pPr>
        <w:spacing w:after="0"/>
        <w:ind w:left="720"/>
      </w:pPr>
      <w:r>
        <w:t>The indication being given is that SLS proposal is necessary to meet Lane Cove Council’s housing target.</w:t>
      </w:r>
    </w:p>
    <w:p w14:paraId="532AA3CF" w14:textId="706ACB2F" w:rsidR="00E843B2" w:rsidRDefault="00E843B2" w:rsidP="00E843B2">
      <w:pPr>
        <w:spacing w:after="0"/>
        <w:ind w:left="720"/>
      </w:pPr>
      <w:r>
        <w:t>The question raised as to an option to reduce the necessity for excessive high rise in SLS by utilising the 2 significant sites in St Leonards East</w:t>
      </w:r>
      <w:r w:rsidR="00860181">
        <w:t>,</w:t>
      </w:r>
      <w:r>
        <w:t xml:space="preserve"> included in the Department of Planning’s draft 2036 plan.</w:t>
      </w:r>
    </w:p>
    <w:p w14:paraId="0652D38B" w14:textId="5E9C7A2C" w:rsidR="0008299F" w:rsidRDefault="00E843B2" w:rsidP="00E843B2">
      <w:pPr>
        <w:spacing w:after="0"/>
        <w:ind w:left="720"/>
      </w:pPr>
      <w:r>
        <w:t xml:space="preserve">Pam Palmer </w:t>
      </w:r>
      <w:r w:rsidR="0008299F">
        <w:t xml:space="preserve">said the 2 significant sites were to be retained for commercial. Regarding SLS, it was originally intended that development would be along the lines of Duntroon, however </w:t>
      </w:r>
      <w:r w:rsidR="0008299F">
        <w:lastRenderedPageBreak/>
        <w:t>the need to include childcare, library, open space necessitated it being developed to its current proposed heights.</w:t>
      </w:r>
    </w:p>
    <w:p w14:paraId="3407DC54" w14:textId="77777777" w:rsidR="005E7E0A" w:rsidRDefault="005E7E0A" w:rsidP="00E843B2">
      <w:pPr>
        <w:spacing w:after="0"/>
        <w:ind w:left="720"/>
      </w:pPr>
    </w:p>
    <w:p w14:paraId="7A8F143F" w14:textId="000CD8E9" w:rsidR="0008299F" w:rsidRDefault="00684D81" w:rsidP="00CF6464">
      <w:pPr>
        <w:spacing w:after="0"/>
        <w:ind w:firstLine="720"/>
      </w:pPr>
      <w:r>
        <w:t>River Road Cycle Path.</w:t>
      </w:r>
    </w:p>
    <w:p w14:paraId="24E1A893" w14:textId="74A2A904" w:rsidR="00684D81" w:rsidRDefault="00684D81" w:rsidP="00684D81">
      <w:pPr>
        <w:spacing w:after="0"/>
        <w:ind w:left="1440"/>
      </w:pPr>
      <w:r>
        <w:t>Don Murch</w:t>
      </w:r>
      <w:r w:rsidR="00A710A0">
        <w:t>ison told the meeting of his presentation to Council of a video he produced, highlighting the safety issues of the cliff face in River Road that seriously impacts on the width of the foot path. He has been asking Council over a number of years to submit an application for a grant to address this problem, currently without success.</w:t>
      </w:r>
    </w:p>
    <w:p w14:paraId="72E8E608" w14:textId="4FA41ED9" w:rsidR="0078258B" w:rsidRDefault="0078258B" w:rsidP="00684D81">
      <w:pPr>
        <w:spacing w:after="0"/>
        <w:ind w:left="1440"/>
      </w:pPr>
      <w:r>
        <w:t>GCA have agreed to support his application as the cliff face does present a hazard to pedestrians and cyclists.</w:t>
      </w:r>
    </w:p>
    <w:p w14:paraId="3A21F361" w14:textId="77777777" w:rsidR="0078258B" w:rsidRDefault="0078258B" w:rsidP="00684D81">
      <w:pPr>
        <w:spacing w:after="0"/>
        <w:ind w:left="1440"/>
      </w:pPr>
    </w:p>
    <w:p w14:paraId="6640560D" w14:textId="6B4F9960" w:rsidR="0078258B" w:rsidRDefault="0078258B" w:rsidP="00CF6464">
      <w:pPr>
        <w:spacing w:after="0"/>
        <w:ind w:firstLine="720"/>
      </w:pPr>
      <w:r>
        <w:t xml:space="preserve">Greenwich Road Closure New Year’s Eve </w:t>
      </w:r>
    </w:p>
    <w:p w14:paraId="5E1BCB35" w14:textId="67BBF202" w:rsidR="0078258B" w:rsidRDefault="0078258B" w:rsidP="0078258B">
      <w:pPr>
        <w:pStyle w:val="ListParagraph"/>
        <w:spacing w:after="0"/>
        <w:ind w:left="1440"/>
      </w:pPr>
      <w:r>
        <w:t>Access to Greenwich point should be open to residents only.</w:t>
      </w:r>
    </w:p>
    <w:p w14:paraId="13FF5392" w14:textId="77777777" w:rsidR="0078258B" w:rsidRDefault="0078258B" w:rsidP="0078258B">
      <w:pPr>
        <w:pStyle w:val="ListParagraph"/>
        <w:spacing w:after="0"/>
        <w:ind w:left="1440"/>
      </w:pPr>
    </w:p>
    <w:p w14:paraId="4535BE23" w14:textId="6791B5B0" w:rsidR="0078258B" w:rsidRDefault="0078258B" w:rsidP="00CF6464">
      <w:pPr>
        <w:spacing w:after="0"/>
        <w:ind w:left="720"/>
      </w:pPr>
      <w:r>
        <w:t>Merri Southwood finished by asking those attending the meeting to participate in the 12 December Lane Cove workshop.</w:t>
      </w:r>
    </w:p>
    <w:p w14:paraId="39CC2419" w14:textId="77777777" w:rsidR="0078258B" w:rsidRDefault="0078258B" w:rsidP="0078258B">
      <w:pPr>
        <w:pStyle w:val="ListParagraph"/>
        <w:spacing w:after="0"/>
        <w:ind w:left="1440"/>
      </w:pPr>
    </w:p>
    <w:p w14:paraId="5BF3FC46" w14:textId="2BB869E0" w:rsidR="0078258B" w:rsidRDefault="0078258B" w:rsidP="0078258B">
      <w:pPr>
        <w:pStyle w:val="ListParagraph"/>
        <w:spacing w:after="0"/>
        <w:ind w:left="1440"/>
      </w:pPr>
      <w:r>
        <w:t>Meeting Closed 10.20pm</w:t>
      </w:r>
    </w:p>
    <w:p w14:paraId="5CC29229" w14:textId="2F6E1C4B" w:rsidR="00967C9F" w:rsidRDefault="00967C9F" w:rsidP="0078258B">
      <w:pPr>
        <w:pStyle w:val="ListParagraph"/>
        <w:spacing w:after="0"/>
        <w:ind w:left="1440"/>
      </w:pPr>
    </w:p>
    <w:p w14:paraId="2E402437" w14:textId="6DBA29F2" w:rsidR="00967C9F" w:rsidRDefault="00967C9F" w:rsidP="0078258B">
      <w:pPr>
        <w:pStyle w:val="ListParagraph"/>
        <w:spacing w:after="0"/>
        <w:ind w:left="1440"/>
      </w:pPr>
    </w:p>
    <w:p w14:paraId="19E80C32" w14:textId="7628A790" w:rsidR="00967C9F" w:rsidRDefault="00967C9F" w:rsidP="0078258B">
      <w:pPr>
        <w:pStyle w:val="ListParagraph"/>
        <w:spacing w:after="0"/>
        <w:ind w:left="1440"/>
      </w:pPr>
    </w:p>
    <w:p w14:paraId="10B13182" w14:textId="78C4F4CE" w:rsidR="00967C9F" w:rsidRDefault="00967C9F" w:rsidP="0078258B">
      <w:pPr>
        <w:pStyle w:val="ListParagraph"/>
        <w:spacing w:after="0"/>
        <w:ind w:left="1440"/>
      </w:pPr>
    </w:p>
    <w:p w14:paraId="36F085F6" w14:textId="44500369" w:rsidR="00967C9F" w:rsidRDefault="00967C9F" w:rsidP="0078258B">
      <w:pPr>
        <w:pStyle w:val="ListParagraph"/>
        <w:spacing w:after="0"/>
        <w:ind w:left="1440"/>
      </w:pPr>
    </w:p>
    <w:p w14:paraId="4C9FB334" w14:textId="25AAA67D" w:rsidR="00967C9F" w:rsidRDefault="00967C9F" w:rsidP="0078258B">
      <w:pPr>
        <w:pStyle w:val="ListParagraph"/>
        <w:spacing w:after="0"/>
        <w:ind w:left="1440"/>
      </w:pPr>
    </w:p>
    <w:p w14:paraId="1EC1BFA9" w14:textId="09E27D5B" w:rsidR="00967C9F" w:rsidRDefault="00967C9F" w:rsidP="0078258B">
      <w:pPr>
        <w:pStyle w:val="ListParagraph"/>
        <w:spacing w:after="0"/>
        <w:ind w:left="1440"/>
      </w:pPr>
    </w:p>
    <w:p w14:paraId="50EFC00F" w14:textId="18A7DB8A" w:rsidR="00967C9F" w:rsidRDefault="00967C9F" w:rsidP="0078258B">
      <w:pPr>
        <w:pStyle w:val="ListParagraph"/>
        <w:spacing w:after="0"/>
        <w:ind w:left="1440"/>
      </w:pPr>
    </w:p>
    <w:p w14:paraId="7A9DF9AC" w14:textId="198032B3" w:rsidR="00967C9F" w:rsidRDefault="00967C9F" w:rsidP="0078258B">
      <w:pPr>
        <w:pStyle w:val="ListParagraph"/>
        <w:spacing w:after="0"/>
        <w:ind w:left="1440"/>
      </w:pPr>
    </w:p>
    <w:p w14:paraId="6625B034" w14:textId="4EE5970D" w:rsidR="00967C9F" w:rsidRDefault="00967C9F" w:rsidP="0078258B">
      <w:pPr>
        <w:pStyle w:val="ListParagraph"/>
        <w:spacing w:after="0"/>
        <w:ind w:left="1440"/>
      </w:pPr>
    </w:p>
    <w:p w14:paraId="58E0B798" w14:textId="3FF0354F" w:rsidR="00967C9F" w:rsidRDefault="00967C9F" w:rsidP="0078258B">
      <w:pPr>
        <w:pStyle w:val="ListParagraph"/>
        <w:spacing w:after="0"/>
        <w:ind w:left="1440"/>
      </w:pPr>
    </w:p>
    <w:p w14:paraId="7D39F189" w14:textId="32F40CCE" w:rsidR="00967C9F" w:rsidRDefault="00967C9F" w:rsidP="0078258B">
      <w:pPr>
        <w:pStyle w:val="ListParagraph"/>
        <w:spacing w:after="0"/>
        <w:ind w:left="1440"/>
      </w:pPr>
    </w:p>
    <w:p w14:paraId="579C1460" w14:textId="19C6830A" w:rsidR="00967C9F" w:rsidRDefault="00967C9F" w:rsidP="0078258B">
      <w:pPr>
        <w:pStyle w:val="ListParagraph"/>
        <w:spacing w:after="0"/>
        <w:ind w:left="1440"/>
      </w:pPr>
    </w:p>
    <w:p w14:paraId="6F9DDA24" w14:textId="15C68A2C" w:rsidR="00967C9F" w:rsidRDefault="00967C9F" w:rsidP="0078258B">
      <w:pPr>
        <w:pStyle w:val="ListParagraph"/>
        <w:spacing w:after="0"/>
        <w:ind w:left="1440"/>
      </w:pPr>
    </w:p>
    <w:p w14:paraId="7CAF6D75" w14:textId="71071989" w:rsidR="00967C9F" w:rsidRDefault="00967C9F" w:rsidP="0078258B">
      <w:pPr>
        <w:pStyle w:val="ListParagraph"/>
        <w:spacing w:after="0"/>
        <w:ind w:left="1440"/>
      </w:pPr>
    </w:p>
    <w:p w14:paraId="386B9CAC" w14:textId="13664EB9" w:rsidR="00967C9F" w:rsidRDefault="00967C9F" w:rsidP="0078258B">
      <w:pPr>
        <w:pStyle w:val="ListParagraph"/>
        <w:spacing w:after="0"/>
        <w:ind w:left="1440"/>
      </w:pPr>
    </w:p>
    <w:p w14:paraId="56E6D9AF" w14:textId="7139FD8A" w:rsidR="00967C9F" w:rsidRDefault="00967C9F" w:rsidP="0078258B">
      <w:pPr>
        <w:pStyle w:val="ListParagraph"/>
        <w:spacing w:after="0"/>
        <w:ind w:left="1440"/>
      </w:pPr>
    </w:p>
    <w:p w14:paraId="58C097B5" w14:textId="6F88EF44" w:rsidR="00967C9F" w:rsidRDefault="00967C9F" w:rsidP="0078258B">
      <w:pPr>
        <w:pStyle w:val="ListParagraph"/>
        <w:spacing w:after="0"/>
        <w:ind w:left="1440"/>
      </w:pPr>
    </w:p>
    <w:p w14:paraId="734FEED9" w14:textId="5C8AF171" w:rsidR="00967C9F" w:rsidRDefault="00967C9F" w:rsidP="0078258B">
      <w:pPr>
        <w:pStyle w:val="ListParagraph"/>
        <w:spacing w:after="0"/>
        <w:ind w:left="1440"/>
      </w:pPr>
    </w:p>
    <w:p w14:paraId="595D6A92" w14:textId="6FCE39CE" w:rsidR="00967C9F" w:rsidRDefault="00967C9F" w:rsidP="0078258B">
      <w:pPr>
        <w:pStyle w:val="ListParagraph"/>
        <w:spacing w:after="0"/>
        <w:ind w:left="1440"/>
      </w:pPr>
    </w:p>
    <w:p w14:paraId="558C7AB6" w14:textId="094C8118" w:rsidR="00967C9F" w:rsidRDefault="00967C9F" w:rsidP="0078258B">
      <w:pPr>
        <w:pStyle w:val="ListParagraph"/>
        <w:spacing w:after="0"/>
        <w:ind w:left="1440"/>
      </w:pPr>
    </w:p>
    <w:p w14:paraId="57013B8D" w14:textId="65567526" w:rsidR="00967C9F" w:rsidRDefault="00967C9F" w:rsidP="0078258B">
      <w:pPr>
        <w:pStyle w:val="ListParagraph"/>
        <w:spacing w:after="0"/>
        <w:ind w:left="1440"/>
      </w:pPr>
    </w:p>
    <w:p w14:paraId="40D92658" w14:textId="65A0DB41" w:rsidR="00967C9F" w:rsidRDefault="00967C9F" w:rsidP="0078258B">
      <w:pPr>
        <w:pStyle w:val="ListParagraph"/>
        <w:spacing w:after="0"/>
        <w:ind w:left="1440"/>
      </w:pPr>
    </w:p>
    <w:p w14:paraId="67082BEC" w14:textId="3F89D85F" w:rsidR="00967C9F" w:rsidRDefault="00967C9F" w:rsidP="0078258B">
      <w:pPr>
        <w:pStyle w:val="ListParagraph"/>
        <w:spacing w:after="0"/>
        <w:ind w:left="1440"/>
      </w:pPr>
    </w:p>
    <w:p w14:paraId="263E93F9" w14:textId="49BF7AAB" w:rsidR="00967C9F" w:rsidRDefault="00967C9F" w:rsidP="0078258B">
      <w:pPr>
        <w:pStyle w:val="ListParagraph"/>
        <w:spacing w:after="0"/>
        <w:ind w:left="1440"/>
      </w:pPr>
    </w:p>
    <w:p w14:paraId="51D1C956" w14:textId="7825D290" w:rsidR="00967C9F" w:rsidRDefault="00967C9F" w:rsidP="0078258B">
      <w:pPr>
        <w:pStyle w:val="ListParagraph"/>
        <w:spacing w:after="0"/>
        <w:ind w:left="1440"/>
      </w:pPr>
    </w:p>
    <w:p w14:paraId="5E0BD4D9" w14:textId="06F17076" w:rsidR="00967C9F" w:rsidRDefault="00967C9F" w:rsidP="0078258B">
      <w:pPr>
        <w:pStyle w:val="ListParagraph"/>
        <w:spacing w:after="0"/>
        <w:ind w:left="1440"/>
      </w:pPr>
    </w:p>
    <w:p w14:paraId="77741A5B" w14:textId="3C241DCE" w:rsidR="00967C9F" w:rsidRDefault="00967C9F" w:rsidP="0078258B">
      <w:pPr>
        <w:pStyle w:val="ListParagraph"/>
        <w:spacing w:after="0"/>
        <w:ind w:left="1440"/>
      </w:pPr>
    </w:p>
    <w:p w14:paraId="50982E58" w14:textId="7936BCE2" w:rsidR="00967C9F" w:rsidRDefault="00967C9F" w:rsidP="0078258B">
      <w:pPr>
        <w:pStyle w:val="ListParagraph"/>
        <w:spacing w:after="0"/>
        <w:ind w:left="1440"/>
      </w:pPr>
    </w:p>
    <w:p w14:paraId="7EACA25E" w14:textId="06022B4F" w:rsidR="00967C9F" w:rsidRDefault="00967C9F" w:rsidP="00967C9F">
      <w:pPr>
        <w:spacing w:after="0"/>
        <w:rPr>
          <w:b/>
        </w:rPr>
      </w:pPr>
      <w:r w:rsidRPr="00CF6464">
        <w:rPr>
          <w:b/>
        </w:rPr>
        <w:lastRenderedPageBreak/>
        <w:t>ATTACHMENT A</w:t>
      </w:r>
    </w:p>
    <w:p w14:paraId="003E0328" w14:textId="7F1856A1" w:rsidR="00967C9F" w:rsidRPr="00FA7F72" w:rsidRDefault="00967C9F" w:rsidP="00967C9F">
      <w:pPr>
        <w:spacing w:before="100" w:beforeAutospacing="1" w:after="100" w:afterAutospacing="1"/>
        <w:rPr>
          <w:rFonts w:cstheme="minorHAnsi"/>
          <w:color w:val="000000"/>
        </w:rPr>
      </w:pPr>
      <w:r>
        <w:rPr>
          <w:rFonts w:cstheme="minorHAnsi"/>
          <w:b/>
          <w:color w:val="000000"/>
        </w:rPr>
        <w:t>C</w:t>
      </w:r>
      <w:r w:rsidRPr="00FA7F72">
        <w:rPr>
          <w:rFonts w:cstheme="minorHAnsi"/>
          <w:b/>
          <w:color w:val="000000"/>
        </w:rPr>
        <w:t xml:space="preserve">ORRESPONDENCE </w:t>
      </w:r>
      <w:r>
        <w:rPr>
          <w:rFonts w:cstheme="minorHAnsi"/>
          <w:b/>
          <w:color w:val="000000"/>
        </w:rPr>
        <w:t xml:space="preserve"> 5</w:t>
      </w:r>
      <w:r w:rsidRPr="00FA7F72">
        <w:rPr>
          <w:rFonts w:cstheme="minorHAnsi"/>
          <w:b/>
          <w:color w:val="000000"/>
        </w:rPr>
        <w:t>/</w:t>
      </w:r>
      <w:r>
        <w:rPr>
          <w:rFonts w:cstheme="minorHAnsi"/>
          <w:b/>
          <w:color w:val="000000"/>
        </w:rPr>
        <w:t>12</w:t>
      </w:r>
      <w:r w:rsidRPr="00FA7F72">
        <w:rPr>
          <w:rFonts w:cstheme="minorHAnsi"/>
          <w:b/>
          <w:color w:val="000000"/>
        </w:rPr>
        <w:t>/2018</w:t>
      </w:r>
    </w:p>
    <w:p w14:paraId="660BC6E8" w14:textId="77777777" w:rsidR="00967C9F" w:rsidRPr="00FA7F72" w:rsidRDefault="00967C9F" w:rsidP="00967C9F">
      <w:pPr>
        <w:spacing w:before="100" w:beforeAutospacing="1" w:after="100" w:afterAutospacing="1"/>
        <w:rPr>
          <w:rFonts w:cstheme="minorHAnsi"/>
          <w:color w:val="000000"/>
        </w:rPr>
      </w:pPr>
      <w:r w:rsidRPr="00FA7F72">
        <w:rPr>
          <w:rFonts w:cstheme="minorHAnsi"/>
          <w:b/>
          <w:color w:val="000000"/>
        </w:rPr>
        <w:t>SENT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78"/>
        <w:gridCol w:w="2749"/>
        <w:gridCol w:w="5197"/>
      </w:tblGrid>
      <w:tr w:rsidR="00967C9F" w:rsidRPr="00FA7F72" w14:paraId="7A4DF3E0" w14:textId="77777777" w:rsidTr="009E6D80">
        <w:tc>
          <w:tcPr>
            <w:tcW w:w="1070" w:type="dxa"/>
            <w:tcBorders>
              <w:top w:val="single" w:sz="4" w:space="0" w:color="auto"/>
              <w:left w:val="single" w:sz="4" w:space="0" w:color="auto"/>
              <w:bottom w:val="single" w:sz="4" w:space="0" w:color="auto"/>
              <w:right w:val="single" w:sz="4" w:space="0" w:color="auto"/>
            </w:tcBorders>
            <w:hideMark/>
          </w:tcPr>
          <w:p w14:paraId="6CDAA705" w14:textId="77777777" w:rsidR="00967C9F" w:rsidRPr="00FA7F72" w:rsidRDefault="00967C9F" w:rsidP="009E6D80">
            <w:pPr>
              <w:spacing w:before="100" w:beforeAutospacing="1"/>
              <w:rPr>
                <w:rFonts w:cstheme="minorHAnsi"/>
              </w:rPr>
            </w:pPr>
            <w:r w:rsidRPr="00FA7F72">
              <w:rPr>
                <w:rFonts w:cstheme="minorHAnsi"/>
                <w:b/>
              </w:rPr>
              <w:t>Date</w:t>
            </w:r>
          </w:p>
        </w:tc>
        <w:tc>
          <w:tcPr>
            <w:tcW w:w="2749" w:type="dxa"/>
            <w:tcBorders>
              <w:top w:val="single" w:sz="4" w:space="0" w:color="auto"/>
              <w:left w:val="single" w:sz="4" w:space="0" w:color="auto"/>
              <w:bottom w:val="single" w:sz="4" w:space="0" w:color="auto"/>
              <w:right w:val="single" w:sz="4" w:space="0" w:color="auto"/>
            </w:tcBorders>
            <w:hideMark/>
          </w:tcPr>
          <w:p w14:paraId="1B4652E5" w14:textId="77777777" w:rsidR="00967C9F" w:rsidRPr="00FA7F72" w:rsidRDefault="00967C9F" w:rsidP="009E6D80">
            <w:pPr>
              <w:spacing w:before="100" w:beforeAutospacing="1"/>
              <w:rPr>
                <w:rFonts w:cstheme="minorHAnsi"/>
              </w:rPr>
            </w:pPr>
            <w:r w:rsidRPr="00FA7F72">
              <w:rPr>
                <w:rFonts w:cstheme="minorHAnsi"/>
                <w:b/>
              </w:rPr>
              <w:t>To</w:t>
            </w:r>
          </w:p>
        </w:tc>
        <w:tc>
          <w:tcPr>
            <w:tcW w:w="5197" w:type="dxa"/>
            <w:tcBorders>
              <w:top w:val="single" w:sz="4" w:space="0" w:color="auto"/>
              <w:left w:val="single" w:sz="4" w:space="0" w:color="auto"/>
              <w:bottom w:val="single" w:sz="4" w:space="0" w:color="auto"/>
              <w:right w:val="single" w:sz="4" w:space="0" w:color="auto"/>
            </w:tcBorders>
            <w:hideMark/>
          </w:tcPr>
          <w:p w14:paraId="73E6DA34" w14:textId="77777777" w:rsidR="00967C9F" w:rsidRPr="00FA7F72" w:rsidRDefault="00967C9F" w:rsidP="009E6D80">
            <w:pPr>
              <w:spacing w:before="100" w:beforeAutospacing="1"/>
              <w:rPr>
                <w:rFonts w:cstheme="minorHAnsi"/>
              </w:rPr>
            </w:pPr>
            <w:r w:rsidRPr="00FA7F72">
              <w:rPr>
                <w:rFonts w:cstheme="minorHAnsi"/>
                <w:b/>
              </w:rPr>
              <w:t>Subject</w:t>
            </w:r>
          </w:p>
        </w:tc>
      </w:tr>
      <w:tr w:rsidR="00967C9F" w:rsidRPr="00FA7F72" w14:paraId="08D386CD" w14:textId="77777777" w:rsidTr="009E6D80">
        <w:tc>
          <w:tcPr>
            <w:tcW w:w="1070" w:type="dxa"/>
            <w:tcBorders>
              <w:top w:val="single" w:sz="4" w:space="0" w:color="auto"/>
              <w:left w:val="single" w:sz="4" w:space="0" w:color="auto"/>
              <w:bottom w:val="single" w:sz="4" w:space="0" w:color="auto"/>
              <w:right w:val="single" w:sz="4" w:space="0" w:color="auto"/>
            </w:tcBorders>
          </w:tcPr>
          <w:p w14:paraId="1B91C34D" w14:textId="77777777" w:rsidR="00967C9F" w:rsidRPr="00E47DD3" w:rsidRDefault="00967C9F" w:rsidP="009E6D80">
            <w:pPr>
              <w:spacing w:before="100" w:beforeAutospacing="1"/>
              <w:rPr>
                <w:rFonts w:cstheme="minorHAnsi"/>
              </w:rPr>
            </w:pPr>
            <w:r w:rsidRPr="00E47DD3">
              <w:rPr>
                <w:rFonts w:cstheme="minorHAnsi"/>
              </w:rPr>
              <w:t>08/08/18</w:t>
            </w:r>
          </w:p>
        </w:tc>
        <w:tc>
          <w:tcPr>
            <w:tcW w:w="2749" w:type="dxa"/>
            <w:tcBorders>
              <w:top w:val="single" w:sz="4" w:space="0" w:color="auto"/>
              <w:left w:val="single" w:sz="4" w:space="0" w:color="auto"/>
              <w:bottom w:val="single" w:sz="4" w:space="0" w:color="auto"/>
              <w:right w:val="single" w:sz="4" w:space="0" w:color="auto"/>
            </w:tcBorders>
          </w:tcPr>
          <w:p w14:paraId="41FE1C3E" w14:textId="77777777" w:rsidR="00967C9F" w:rsidRPr="00E47DD3" w:rsidRDefault="00967C9F" w:rsidP="009E6D80">
            <w:pPr>
              <w:spacing w:before="100" w:beforeAutospacing="1"/>
              <w:rPr>
                <w:rFonts w:cstheme="minorHAnsi"/>
              </w:rPr>
            </w:pPr>
            <w:r w:rsidRPr="00E47DD3">
              <w:rPr>
                <w:rFonts w:cstheme="minorHAnsi"/>
              </w:rPr>
              <w:t xml:space="preserve">MS GCA to Councillors LCC </w:t>
            </w:r>
          </w:p>
        </w:tc>
        <w:tc>
          <w:tcPr>
            <w:tcW w:w="5197" w:type="dxa"/>
            <w:tcBorders>
              <w:top w:val="single" w:sz="4" w:space="0" w:color="auto"/>
              <w:left w:val="single" w:sz="4" w:space="0" w:color="auto"/>
              <w:bottom w:val="single" w:sz="4" w:space="0" w:color="auto"/>
              <w:right w:val="single" w:sz="4" w:space="0" w:color="auto"/>
            </w:tcBorders>
          </w:tcPr>
          <w:p w14:paraId="4C8E4400" w14:textId="77777777" w:rsidR="00967C9F" w:rsidRPr="00E47DD3" w:rsidRDefault="00967C9F" w:rsidP="009E6D80">
            <w:pPr>
              <w:spacing w:before="100" w:beforeAutospacing="1"/>
              <w:rPr>
                <w:rFonts w:cstheme="minorHAnsi"/>
              </w:rPr>
            </w:pPr>
            <w:r w:rsidRPr="00E47DD3">
              <w:rPr>
                <w:rFonts w:cstheme="minorHAnsi"/>
              </w:rPr>
              <w:t xml:space="preserve">Motion moratorium Planning Proposals/Metro per North Sydney </w:t>
            </w:r>
          </w:p>
        </w:tc>
      </w:tr>
      <w:tr w:rsidR="00967C9F" w:rsidRPr="00FA7F72" w14:paraId="526D87B0" w14:textId="77777777" w:rsidTr="009E6D80">
        <w:tc>
          <w:tcPr>
            <w:tcW w:w="1070" w:type="dxa"/>
            <w:tcBorders>
              <w:top w:val="single" w:sz="4" w:space="0" w:color="auto"/>
              <w:left w:val="single" w:sz="4" w:space="0" w:color="auto"/>
              <w:bottom w:val="single" w:sz="4" w:space="0" w:color="auto"/>
              <w:right w:val="single" w:sz="4" w:space="0" w:color="auto"/>
            </w:tcBorders>
          </w:tcPr>
          <w:p w14:paraId="35E70EEF" w14:textId="77777777" w:rsidR="00967C9F" w:rsidRPr="00FA7F72" w:rsidRDefault="00967C9F" w:rsidP="009E6D80">
            <w:pPr>
              <w:spacing w:before="100" w:beforeAutospacing="1"/>
              <w:rPr>
                <w:rFonts w:cstheme="minorHAnsi"/>
              </w:rPr>
            </w:pPr>
            <w:r>
              <w:rPr>
                <w:rFonts w:cstheme="minorHAnsi"/>
              </w:rPr>
              <w:t>30/08/18</w:t>
            </w:r>
          </w:p>
        </w:tc>
        <w:tc>
          <w:tcPr>
            <w:tcW w:w="2749" w:type="dxa"/>
            <w:tcBorders>
              <w:top w:val="single" w:sz="4" w:space="0" w:color="auto"/>
              <w:left w:val="single" w:sz="4" w:space="0" w:color="auto"/>
              <w:bottom w:val="single" w:sz="4" w:space="0" w:color="auto"/>
              <w:right w:val="single" w:sz="4" w:space="0" w:color="auto"/>
            </w:tcBorders>
          </w:tcPr>
          <w:p w14:paraId="7C34C3F5" w14:textId="77777777" w:rsidR="00967C9F" w:rsidRPr="00FA7F72" w:rsidRDefault="00967C9F" w:rsidP="009E6D80">
            <w:pPr>
              <w:spacing w:before="100" w:beforeAutospacing="1"/>
              <w:rPr>
                <w:rFonts w:cstheme="minorHAnsi"/>
              </w:rPr>
            </w:pPr>
            <w:r>
              <w:rPr>
                <w:rFonts w:cstheme="minorHAnsi"/>
              </w:rPr>
              <w:t xml:space="preserve">MS to B Dalton UTS </w:t>
            </w:r>
          </w:p>
        </w:tc>
        <w:tc>
          <w:tcPr>
            <w:tcW w:w="5197" w:type="dxa"/>
            <w:tcBorders>
              <w:top w:val="single" w:sz="4" w:space="0" w:color="auto"/>
              <w:left w:val="single" w:sz="4" w:space="0" w:color="auto"/>
              <w:bottom w:val="single" w:sz="4" w:space="0" w:color="auto"/>
              <w:right w:val="single" w:sz="4" w:space="0" w:color="auto"/>
            </w:tcBorders>
          </w:tcPr>
          <w:p w14:paraId="0F4E85BE" w14:textId="77777777" w:rsidR="00967C9F" w:rsidRPr="00FA7F72" w:rsidRDefault="00967C9F" w:rsidP="009E6D80">
            <w:pPr>
              <w:spacing w:before="100" w:beforeAutospacing="1"/>
              <w:rPr>
                <w:rFonts w:cstheme="minorHAnsi"/>
              </w:rPr>
            </w:pPr>
            <w:r w:rsidRPr="00FA7F72">
              <w:rPr>
                <w:rFonts w:cstheme="minorHAnsi"/>
              </w:rPr>
              <w:t>Greenwich Baths</w:t>
            </w:r>
            <w:r>
              <w:rPr>
                <w:rFonts w:cstheme="minorHAnsi"/>
              </w:rPr>
              <w:t xml:space="preserve"> event</w:t>
            </w:r>
          </w:p>
        </w:tc>
      </w:tr>
      <w:tr w:rsidR="00967C9F" w:rsidRPr="00FA7F72" w14:paraId="5836AFC8" w14:textId="77777777" w:rsidTr="009E6D80">
        <w:tc>
          <w:tcPr>
            <w:tcW w:w="1070" w:type="dxa"/>
            <w:tcBorders>
              <w:top w:val="single" w:sz="4" w:space="0" w:color="auto"/>
              <w:left w:val="single" w:sz="4" w:space="0" w:color="auto"/>
              <w:bottom w:val="single" w:sz="4" w:space="0" w:color="auto"/>
              <w:right w:val="single" w:sz="4" w:space="0" w:color="auto"/>
            </w:tcBorders>
            <w:hideMark/>
          </w:tcPr>
          <w:p w14:paraId="4EFB5795" w14:textId="77777777" w:rsidR="00967C9F" w:rsidRPr="00FA7F72" w:rsidRDefault="00967C9F" w:rsidP="009E6D80">
            <w:pPr>
              <w:spacing w:before="100" w:beforeAutospacing="1"/>
              <w:rPr>
                <w:rFonts w:cstheme="minorHAnsi"/>
              </w:rPr>
            </w:pPr>
            <w:r>
              <w:rPr>
                <w:rFonts w:cstheme="minorHAnsi"/>
              </w:rPr>
              <w:t>31/08/18</w:t>
            </w:r>
          </w:p>
        </w:tc>
        <w:tc>
          <w:tcPr>
            <w:tcW w:w="2749" w:type="dxa"/>
            <w:tcBorders>
              <w:top w:val="single" w:sz="4" w:space="0" w:color="auto"/>
              <w:left w:val="single" w:sz="4" w:space="0" w:color="auto"/>
              <w:bottom w:val="single" w:sz="4" w:space="0" w:color="auto"/>
              <w:right w:val="single" w:sz="4" w:space="0" w:color="auto"/>
            </w:tcBorders>
            <w:hideMark/>
          </w:tcPr>
          <w:p w14:paraId="1B5BD782" w14:textId="77777777" w:rsidR="00967C9F" w:rsidRPr="00FA7F72" w:rsidRDefault="00967C9F" w:rsidP="009E6D80">
            <w:pPr>
              <w:spacing w:before="100" w:beforeAutospacing="1"/>
              <w:rPr>
                <w:rFonts w:cstheme="minorHAnsi"/>
              </w:rPr>
            </w:pPr>
            <w:r>
              <w:rPr>
                <w:rFonts w:cstheme="minorHAnsi"/>
              </w:rPr>
              <w:t xml:space="preserve">MS to B Dalton UTS </w:t>
            </w:r>
          </w:p>
          <w:p w14:paraId="2D674AAE" w14:textId="77777777" w:rsidR="00967C9F" w:rsidRPr="00FA7F72" w:rsidRDefault="00967C9F" w:rsidP="009E6D80">
            <w:pPr>
              <w:spacing w:before="100" w:beforeAutospacing="1"/>
              <w:rPr>
                <w:rFonts w:cstheme="minorHAnsi"/>
              </w:rPr>
            </w:pPr>
          </w:p>
        </w:tc>
        <w:tc>
          <w:tcPr>
            <w:tcW w:w="5197" w:type="dxa"/>
            <w:tcBorders>
              <w:top w:val="single" w:sz="4" w:space="0" w:color="auto"/>
              <w:left w:val="single" w:sz="4" w:space="0" w:color="auto"/>
              <w:bottom w:val="single" w:sz="4" w:space="0" w:color="auto"/>
              <w:right w:val="single" w:sz="4" w:space="0" w:color="auto"/>
            </w:tcBorders>
            <w:hideMark/>
          </w:tcPr>
          <w:p w14:paraId="6EA8AE61" w14:textId="77777777" w:rsidR="00967C9F" w:rsidRPr="00FA7F72" w:rsidRDefault="00967C9F" w:rsidP="009E6D80">
            <w:pPr>
              <w:spacing w:before="100" w:beforeAutospacing="1"/>
              <w:rPr>
                <w:rFonts w:cstheme="minorHAnsi"/>
              </w:rPr>
            </w:pPr>
            <w:r w:rsidRPr="00FA7F72">
              <w:rPr>
                <w:rFonts w:cstheme="minorHAnsi"/>
              </w:rPr>
              <w:t>Greenwich Baths</w:t>
            </w:r>
            <w:r>
              <w:rPr>
                <w:rFonts w:cstheme="minorHAnsi"/>
              </w:rPr>
              <w:t xml:space="preserve"> event liquor licence</w:t>
            </w:r>
          </w:p>
        </w:tc>
      </w:tr>
      <w:tr w:rsidR="00967C9F" w:rsidRPr="00FA7F72" w14:paraId="07F5DD3E" w14:textId="77777777" w:rsidTr="009E6D80">
        <w:tc>
          <w:tcPr>
            <w:tcW w:w="1070" w:type="dxa"/>
            <w:tcBorders>
              <w:top w:val="single" w:sz="4" w:space="0" w:color="auto"/>
              <w:left w:val="single" w:sz="4" w:space="0" w:color="auto"/>
              <w:bottom w:val="single" w:sz="4" w:space="0" w:color="auto"/>
              <w:right w:val="single" w:sz="4" w:space="0" w:color="auto"/>
            </w:tcBorders>
          </w:tcPr>
          <w:p w14:paraId="45025EE7" w14:textId="77777777" w:rsidR="00967C9F" w:rsidRPr="00FA7F72" w:rsidRDefault="00967C9F" w:rsidP="009E6D80">
            <w:pPr>
              <w:spacing w:before="100" w:beforeAutospacing="1"/>
              <w:rPr>
                <w:rFonts w:cstheme="minorHAnsi"/>
              </w:rPr>
            </w:pPr>
            <w:r>
              <w:rPr>
                <w:rFonts w:cstheme="minorHAnsi"/>
              </w:rPr>
              <w:t>05/09/18</w:t>
            </w:r>
          </w:p>
        </w:tc>
        <w:tc>
          <w:tcPr>
            <w:tcW w:w="2749" w:type="dxa"/>
            <w:tcBorders>
              <w:top w:val="single" w:sz="4" w:space="0" w:color="auto"/>
              <w:left w:val="single" w:sz="4" w:space="0" w:color="auto"/>
              <w:bottom w:val="single" w:sz="4" w:space="0" w:color="auto"/>
              <w:right w:val="single" w:sz="4" w:space="0" w:color="auto"/>
            </w:tcBorders>
          </w:tcPr>
          <w:p w14:paraId="06FF9631" w14:textId="77777777" w:rsidR="00967C9F" w:rsidRPr="00FA7F72" w:rsidRDefault="00967C9F" w:rsidP="009E6D80">
            <w:pPr>
              <w:spacing w:before="100" w:beforeAutospacing="1"/>
              <w:rPr>
                <w:rFonts w:cstheme="minorHAnsi"/>
              </w:rPr>
            </w:pPr>
            <w:r w:rsidRPr="00FA7F72">
              <w:rPr>
                <w:rFonts w:cstheme="minorHAnsi"/>
              </w:rPr>
              <w:t xml:space="preserve">GCA to </w:t>
            </w:r>
            <w:r>
              <w:rPr>
                <w:rFonts w:cstheme="minorHAnsi"/>
              </w:rPr>
              <w:t>J Gornall LCC</w:t>
            </w:r>
          </w:p>
        </w:tc>
        <w:tc>
          <w:tcPr>
            <w:tcW w:w="5197" w:type="dxa"/>
            <w:tcBorders>
              <w:top w:val="single" w:sz="4" w:space="0" w:color="auto"/>
              <w:left w:val="single" w:sz="4" w:space="0" w:color="auto"/>
              <w:bottom w:val="single" w:sz="4" w:space="0" w:color="auto"/>
              <w:right w:val="single" w:sz="4" w:space="0" w:color="auto"/>
            </w:tcBorders>
          </w:tcPr>
          <w:p w14:paraId="16319A37" w14:textId="77777777" w:rsidR="00967C9F" w:rsidRPr="00FA7F72" w:rsidRDefault="00967C9F" w:rsidP="009E6D80">
            <w:pPr>
              <w:spacing w:before="100" w:beforeAutospacing="1"/>
              <w:rPr>
                <w:rFonts w:cstheme="minorHAnsi"/>
              </w:rPr>
            </w:pPr>
            <w:r w:rsidRPr="00FA7F72">
              <w:rPr>
                <w:rFonts w:cstheme="minorHAnsi"/>
              </w:rPr>
              <w:t>Greenwich Baths</w:t>
            </w:r>
            <w:r>
              <w:rPr>
                <w:rFonts w:cstheme="minorHAnsi"/>
              </w:rPr>
              <w:t xml:space="preserve"> event</w:t>
            </w:r>
          </w:p>
        </w:tc>
      </w:tr>
      <w:tr w:rsidR="00967C9F" w:rsidRPr="00FA7F72" w14:paraId="09970056" w14:textId="77777777" w:rsidTr="009E6D80">
        <w:tc>
          <w:tcPr>
            <w:tcW w:w="1070" w:type="dxa"/>
            <w:tcBorders>
              <w:top w:val="single" w:sz="4" w:space="0" w:color="auto"/>
              <w:left w:val="single" w:sz="4" w:space="0" w:color="auto"/>
              <w:bottom w:val="single" w:sz="4" w:space="0" w:color="auto"/>
              <w:right w:val="single" w:sz="4" w:space="0" w:color="auto"/>
            </w:tcBorders>
          </w:tcPr>
          <w:p w14:paraId="7E353BE8" w14:textId="77777777" w:rsidR="00967C9F" w:rsidRDefault="00967C9F" w:rsidP="009E6D80">
            <w:pPr>
              <w:spacing w:before="100" w:beforeAutospacing="1"/>
              <w:rPr>
                <w:rFonts w:cstheme="minorHAnsi"/>
              </w:rPr>
            </w:pPr>
            <w:r>
              <w:rPr>
                <w:rFonts w:cstheme="minorHAnsi"/>
              </w:rPr>
              <w:t>05/09/18</w:t>
            </w:r>
          </w:p>
        </w:tc>
        <w:tc>
          <w:tcPr>
            <w:tcW w:w="2749" w:type="dxa"/>
            <w:tcBorders>
              <w:top w:val="single" w:sz="4" w:space="0" w:color="auto"/>
              <w:left w:val="single" w:sz="4" w:space="0" w:color="auto"/>
              <w:bottom w:val="single" w:sz="4" w:space="0" w:color="auto"/>
              <w:right w:val="single" w:sz="4" w:space="0" w:color="auto"/>
            </w:tcBorders>
          </w:tcPr>
          <w:p w14:paraId="5B482FD0" w14:textId="77777777" w:rsidR="00967C9F" w:rsidRPr="00FA7F72" w:rsidRDefault="00967C9F" w:rsidP="009E6D80">
            <w:pPr>
              <w:spacing w:before="100" w:beforeAutospacing="1"/>
              <w:rPr>
                <w:rFonts w:cstheme="minorHAnsi"/>
              </w:rPr>
            </w:pPr>
            <w:r>
              <w:rPr>
                <w:rFonts w:cstheme="minorHAnsi"/>
              </w:rPr>
              <w:t>Hon A Roberts</w:t>
            </w:r>
          </w:p>
        </w:tc>
        <w:tc>
          <w:tcPr>
            <w:tcW w:w="5197" w:type="dxa"/>
            <w:tcBorders>
              <w:top w:val="single" w:sz="4" w:space="0" w:color="auto"/>
              <w:left w:val="single" w:sz="4" w:space="0" w:color="auto"/>
              <w:bottom w:val="single" w:sz="4" w:space="0" w:color="auto"/>
              <w:right w:val="single" w:sz="4" w:space="0" w:color="auto"/>
            </w:tcBorders>
          </w:tcPr>
          <w:p w14:paraId="7B5F1434" w14:textId="77777777" w:rsidR="00967C9F" w:rsidRPr="00FA7F72" w:rsidRDefault="00967C9F" w:rsidP="009E6D80">
            <w:pPr>
              <w:spacing w:before="100" w:beforeAutospacing="1"/>
              <w:rPr>
                <w:rFonts w:cstheme="minorHAnsi"/>
              </w:rPr>
            </w:pPr>
            <w:r>
              <w:rPr>
                <w:rFonts w:cstheme="minorHAnsi"/>
              </w:rPr>
              <w:t xml:space="preserve">Support moratorium Planning Proposals </w:t>
            </w:r>
          </w:p>
        </w:tc>
      </w:tr>
      <w:tr w:rsidR="00967C9F" w:rsidRPr="00FA7F72" w14:paraId="578D3978" w14:textId="77777777" w:rsidTr="009E6D80">
        <w:tc>
          <w:tcPr>
            <w:tcW w:w="1070" w:type="dxa"/>
            <w:tcBorders>
              <w:top w:val="single" w:sz="4" w:space="0" w:color="auto"/>
              <w:left w:val="single" w:sz="4" w:space="0" w:color="auto"/>
              <w:bottom w:val="single" w:sz="4" w:space="0" w:color="auto"/>
              <w:right w:val="single" w:sz="4" w:space="0" w:color="auto"/>
            </w:tcBorders>
          </w:tcPr>
          <w:p w14:paraId="00F49706" w14:textId="77777777" w:rsidR="00967C9F" w:rsidRDefault="00967C9F" w:rsidP="009E6D80">
            <w:pPr>
              <w:spacing w:before="100" w:beforeAutospacing="1"/>
              <w:rPr>
                <w:rFonts w:cstheme="minorHAnsi"/>
              </w:rPr>
            </w:pPr>
            <w:r>
              <w:rPr>
                <w:rFonts w:cstheme="minorHAnsi"/>
              </w:rPr>
              <w:t>05/09/18</w:t>
            </w:r>
          </w:p>
        </w:tc>
        <w:tc>
          <w:tcPr>
            <w:tcW w:w="2749" w:type="dxa"/>
            <w:tcBorders>
              <w:top w:val="single" w:sz="4" w:space="0" w:color="auto"/>
              <w:left w:val="single" w:sz="4" w:space="0" w:color="auto"/>
              <w:bottom w:val="single" w:sz="4" w:space="0" w:color="auto"/>
              <w:right w:val="single" w:sz="4" w:space="0" w:color="auto"/>
            </w:tcBorders>
          </w:tcPr>
          <w:p w14:paraId="42526200" w14:textId="77777777" w:rsidR="00967C9F" w:rsidRDefault="00967C9F" w:rsidP="009E6D80">
            <w:pPr>
              <w:spacing w:before="100" w:beforeAutospacing="1"/>
              <w:rPr>
                <w:rFonts w:cstheme="minorHAnsi"/>
              </w:rPr>
            </w:pPr>
            <w:r>
              <w:rPr>
                <w:rFonts w:cstheme="minorHAnsi"/>
              </w:rPr>
              <w:t xml:space="preserve">LCC Councillors </w:t>
            </w:r>
          </w:p>
        </w:tc>
        <w:tc>
          <w:tcPr>
            <w:tcW w:w="5197" w:type="dxa"/>
            <w:tcBorders>
              <w:top w:val="single" w:sz="4" w:space="0" w:color="auto"/>
              <w:left w:val="single" w:sz="4" w:space="0" w:color="auto"/>
              <w:bottom w:val="single" w:sz="4" w:space="0" w:color="auto"/>
              <w:right w:val="single" w:sz="4" w:space="0" w:color="auto"/>
            </w:tcBorders>
          </w:tcPr>
          <w:p w14:paraId="6D8662E7" w14:textId="77777777" w:rsidR="00967C9F" w:rsidRDefault="00967C9F" w:rsidP="009E6D80">
            <w:pPr>
              <w:spacing w:before="100" w:beforeAutospacing="1"/>
              <w:rPr>
                <w:rFonts w:cstheme="minorHAnsi"/>
              </w:rPr>
            </w:pPr>
            <w:r>
              <w:rPr>
                <w:rFonts w:cstheme="minorHAnsi"/>
              </w:rPr>
              <w:t xml:space="preserve">Copy letter Hon </w:t>
            </w:r>
            <w:proofErr w:type="gramStart"/>
            <w:r>
              <w:rPr>
                <w:rFonts w:cstheme="minorHAnsi"/>
              </w:rPr>
              <w:t>A</w:t>
            </w:r>
            <w:proofErr w:type="gramEnd"/>
            <w:r>
              <w:rPr>
                <w:rFonts w:cstheme="minorHAnsi"/>
              </w:rPr>
              <w:t xml:space="preserve"> Roberts as above</w:t>
            </w:r>
          </w:p>
        </w:tc>
      </w:tr>
      <w:tr w:rsidR="00967C9F" w:rsidRPr="00FA7F72" w14:paraId="622F0DD9" w14:textId="77777777" w:rsidTr="009E6D80">
        <w:tc>
          <w:tcPr>
            <w:tcW w:w="1070" w:type="dxa"/>
            <w:tcBorders>
              <w:top w:val="single" w:sz="4" w:space="0" w:color="auto"/>
              <w:left w:val="single" w:sz="4" w:space="0" w:color="auto"/>
              <w:bottom w:val="single" w:sz="4" w:space="0" w:color="auto"/>
              <w:right w:val="single" w:sz="4" w:space="0" w:color="auto"/>
            </w:tcBorders>
          </w:tcPr>
          <w:p w14:paraId="5FE28CAE" w14:textId="77777777" w:rsidR="00967C9F" w:rsidRPr="00FA7F72" w:rsidRDefault="00967C9F" w:rsidP="009E6D80">
            <w:pPr>
              <w:spacing w:before="100" w:beforeAutospacing="1"/>
              <w:rPr>
                <w:rFonts w:cstheme="minorHAnsi"/>
              </w:rPr>
            </w:pPr>
            <w:r>
              <w:rPr>
                <w:rFonts w:cstheme="minorHAnsi"/>
              </w:rPr>
              <w:t>12/09/18</w:t>
            </w:r>
          </w:p>
        </w:tc>
        <w:tc>
          <w:tcPr>
            <w:tcW w:w="2749" w:type="dxa"/>
            <w:tcBorders>
              <w:top w:val="single" w:sz="4" w:space="0" w:color="auto"/>
              <w:left w:val="single" w:sz="4" w:space="0" w:color="auto"/>
              <w:bottom w:val="single" w:sz="4" w:space="0" w:color="auto"/>
              <w:right w:val="single" w:sz="4" w:space="0" w:color="auto"/>
            </w:tcBorders>
          </w:tcPr>
          <w:p w14:paraId="113BD21F" w14:textId="77777777" w:rsidR="00967C9F" w:rsidRPr="00FA7F72" w:rsidRDefault="00967C9F" w:rsidP="009E6D80">
            <w:pPr>
              <w:spacing w:before="100" w:beforeAutospacing="1"/>
              <w:rPr>
                <w:rFonts w:cstheme="minorHAnsi"/>
              </w:rPr>
            </w:pPr>
            <w:r w:rsidRPr="00FA7F72">
              <w:rPr>
                <w:rFonts w:cstheme="minorHAnsi"/>
              </w:rPr>
              <w:t>Office of Liquor and Gaming</w:t>
            </w:r>
          </w:p>
        </w:tc>
        <w:tc>
          <w:tcPr>
            <w:tcW w:w="5197" w:type="dxa"/>
            <w:tcBorders>
              <w:top w:val="single" w:sz="4" w:space="0" w:color="auto"/>
              <w:left w:val="single" w:sz="4" w:space="0" w:color="auto"/>
              <w:bottom w:val="single" w:sz="4" w:space="0" w:color="auto"/>
              <w:right w:val="single" w:sz="4" w:space="0" w:color="auto"/>
            </w:tcBorders>
          </w:tcPr>
          <w:p w14:paraId="3EF899BF" w14:textId="77777777" w:rsidR="00967C9F" w:rsidRPr="00FA7F72" w:rsidRDefault="00967C9F" w:rsidP="009E6D80">
            <w:pPr>
              <w:spacing w:before="100" w:beforeAutospacing="1"/>
              <w:rPr>
                <w:rFonts w:cstheme="minorHAnsi"/>
              </w:rPr>
            </w:pPr>
            <w:r>
              <w:rPr>
                <w:rFonts w:cstheme="minorHAnsi"/>
              </w:rPr>
              <w:t>Objection licence application UTS and covering email</w:t>
            </w:r>
            <w:r w:rsidRPr="00FA7F72">
              <w:rPr>
                <w:rFonts w:cstheme="minorHAnsi"/>
              </w:rPr>
              <w:t xml:space="preserve"> </w:t>
            </w:r>
          </w:p>
        </w:tc>
      </w:tr>
      <w:tr w:rsidR="00967C9F" w:rsidRPr="00FA7F72" w14:paraId="6A940D34" w14:textId="77777777" w:rsidTr="009E6D80">
        <w:tc>
          <w:tcPr>
            <w:tcW w:w="1070" w:type="dxa"/>
            <w:tcBorders>
              <w:top w:val="single" w:sz="4" w:space="0" w:color="auto"/>
              <w:left w:val="single" w:sz="4" w:space="0" w:color="auto"/>
              <w:bottom w:val="single" w:sz="4" w:space="0" w:color="auto"/>
              <w:right w:val="single" w:sz="4" w:space="0" w:color="auto"/>
            </w:tcBorders>
          </w:tcPr>
          <w:p w14:paraId="42333964" w14:textId="77777777" w:rsidR="00967C9F" w:rsidRDefault="00967C9F" w:rsidP="009E6D80">
            <w:pPr>
              <w:spacing w:before="100" w:beforeAutospacing="1"/>
              <w:rPr>
                <w:rFonts w:cstheme="minorHAnsi"/>
              </w:rPr>
            </w:pPr>
            <w:r>
              <w:rPr>
                <w:rFonts w:cstheme="minorHAnsi"/>
              </w:rPr>
              <w:t>12/09/18</w:t>
            </w:r>
          </w:p>
        </w:tc>
        <w:tc>
          <w:tcPr>
            <w:tcW w:w="2749" w:type="dxa"/>
            <w:tcBorders>
              <w:top w:val="single" w:sz="4" w:space="0" w:color="auto"/>
              <w:left w:val="single" w:sz="4" w:space="0" w:color="auto"/>
              <w:bottom w:val="single" w:sz="4" w:space="0" w:color="auto"/>
              <w:right w:val="single" w:sz="4" w:space="0" w:color="auto"/>
            </w:tcBorders>
          </w:tcPr>
          <w:p w14:paraId="422D78F6" w14:textId="77777777" w:rsidR="00967C9F" w:rsidRPr="00FA7F72" w:rsidRDefault="00967C9F" w:rsidP="009E6D80">
            <w:pPr>
              <w:spacing w:before="100" w:beforeAutospacing="1"/>
              <w:rPr>
                <w:rFonts w:cstheme="minorHAnsi"/>
              </w:rPr>
            </w:pPr>
            <w:r>
              <w:rPr>
                <w:rFonts w:cstheme="minorHAnsi"/>
              </w:rPr>
              <w:t>A Roberts</w:t>
            </w:r>
          </w:p>
        </w:tc>
        <w:tc>
          <w:tcPr>
            <w:tcW w:w="5197" w:type="dxa"/>
            <w:tcBorders>
              <w:top w:val="single" w:sz="4" w:space="0" w:color="auto"/>
              <w:left w:val="single" w:sz="4" w:space="0" w:color="auto"/>
              <w:bottom w:val="single" w:sz="4" w:space="0" w:color="auto"/>
              <w:right w:val="single" w:sz="4" w:space="0" w:color="auto"/>
            </w:tcBorders>
          </w:tcPr>
          <w:p w14:paraId="658641B8" w14:textId="77777777" w:rsidR="00967C9F" w:rsidRDefault="00967C9F" w:rsidP="009E6D80">
            <w:pPr>
              <w:spacing w:before="100" w:beforeAutospacing="1"/>
              <w:rPr>
                <w:rFonts w:cstheme="minorHAnsi"/>
              </w:rPr>
            </w:pPr>
            <w:r>
              <w:rPr>
                <w:rFonts w:cstheme="minorHAnsi"/>
              </w:rPr>
              <w:t>Request ack letter 050918</w:t>
            </w:r>
          </w:p>
        </w:tc>
      </w:tr>
      <w:tr w:rsidR="00967C9F" w:rsidRPr="00FA7F72" w14:paraId="5FFD29E9" w14:textId="77777777" w:rsidTr="009E6D80">
        <w:tc>
          <w:tcPr>
            <w:tcW w:w="1070" w:type="dxa"/>
            <w:tcBorders>
              <w:top w:val="single" w:sz="4" w:space="0" w:color="auto"/>
              <w:left w:val="single" w:sz="4" w:space="0" w:color="auto"/>
              <w:bottom w:val="single" w:sz="4" w:space="0" w:color="auto"/>
              <w:right w:val="single" w:sz="4" w:space="0" w:color="auto"/>
            </w:tcBorders>
          </w:tcPr>
          <w:p w14:paraId="4CCB6A2B" w14:textId="77777777" w:rsidR="00967C9F" w:rsidRDefault="00967C9F" w:rsidP="009E6D80">
            <w:pPr>
              <w:spacing w:before="100" w:beforeAutospacing="1"/>
              <w:rPr>
                <w:rFonts w:cstheme="minorHAnsi"/>
              </w:rPr>
            </w:pPr>
            <w:r>
              <w:rPr>
                <w:rFonts w:cstheme="minorHAnsi"/>
              </w:rPr>
              <w:t>19.09/18</w:t>
            </w:r>
          </w:p>
        </w:tc>
        <w:tc>
          <w:tcPr>
            <w:tcW w:w="2749" w:type="dxa"/>
            <w:tcBorders>
              <w:top w:val="single" w:sz="4" w:space="0" w:color="auto"/>
              <w:left w:val="single" w:sz="4" w:space="0" w:color="auto"/>
              <w:bottom w:val="single" w:sz="4" w:space="0" w:color="auto"/>
              <w:right w:val="single" w:sz="4" w:space="0" w:color="auto"/>
            </w:tcBorders>
          </w:tcPr>
          <w:p w14:paraId="32B4CB23" w14:textId="77777777" w:rsidR="00967C9F" w:rsidRPr="00FA7F72" w:rsidRDefault="00967C9F" w:rsidP="009E6D80">
            <w:pPr>
              <w:spacing w:before="100" w:beforeAutospacing="1"/>
              <w:rPr>
                <w:rFonts w:cstheme="minorHAnsi"/>
              </w:rPr>
            </w:pPr>
            <w:r>
              <w:rPr>
                <w:rFonts w:cstheme="minorHAnsi"/>
              </w:rPr>
              <w:t>GCA website subscribers/email contacts</w:t>
            </w:r>
          </w:p>
        </w:tc>
        <w:tc>
          <w:tcPr>
            <w:tcW w:w="5197" w:type="dxa"/>
            <w:tcBorders>
              <w:top w:val="single" w:sz="4" w:space="0" w:color="auto"/>
              <w:left w:val="single" w:sz="4" w:space="0" w:color="auto"/>
              <w:bottom w:val="single" w:sz="4" w:space="0" w:color="auto"/>
              <w:right w:val="single" w:sz="4" w:space="0" w:color="auto"/>
            </w:tcBorders>
          </w:tcPr>
          <w:p w14:paraId="5CE1DD8C" w14:textId="77777777" w:rsidR="00967C9F" w:rsidRDefault="00967C9F" w:rsidP="009E6D80">
            <w:pPr>
              <w:spacing w:before="100" w:beforeAutospacing="1"/>
              <w:rPr>
                <w:rFonts w:cstheme="minorHAnsi"/>
              </w:rPr>
            </w:pPr>
            <w:r>
              <w:rPr>
                <w:rFonts w:cstheme="minorHAnsi"/>
              </w:rPr>
              <w:t>Notification of Zbik motion Council 20/09/18 Planning proposals</w:t>
            </w:r>
          </w:p>
        </w:tc>
      </w:tr>
      <w:tr w:rsidR="00967C9F" w:rsidRPr="00FA7F72" w14:paraId="5849616A" w14:textId="77777777" w:rsidTr="009E6D80">
        <w:tc>
          <w:tcPr>
            <w:tcW w:w="1070" w:type="dxa"/>
            <w:tcBorders>
              <w:top w:val="single" w:sz="4" w:space="0" w:color="auto"/>
              <w:left w:val="single" w:sz="4" w:space="0" w:color="auto"/>
              <w:bottom w:val="single" w:sz="4" w:space="0" w:color="auto"/>
              <w:right w:val="single" w:sz="4" w:space="0" w:color="auto"/>
            </w:tcBorders>
          </w:tcPr>
          <w:p w14:paraId="0E3DB89F" w14:textId="77777777" w:rsidR="00967C9F" w:rsidRPr="00FA7F72" w:rsidRDefault="00967C9F" w:rsidP="009E6D80">
            <w:pPr>
              <w:spacing w:before="100" w:beforeAutospacing="1"/>
              <w:rPr>
                <w:rFonts w:cstheme="minorHAnsi"/>
              </w:rPr>
            </w:pPr>
            <w:r>
              <w:rPr>
                <w:rFonts w:cstheme="minorHAnsi"/>
              </w:rPr>
              <w:t>21/09/18</w:t>
            </w:r>
          </w:p>
        </w:tc>
        <w:tc>
          <w:tcPr>
            <w:tcW w:w="2749" w:type="dxa"/>
            <w:tcBorders>
              <w:top w:val="single" w:sz="4" w:space="0" w:color="auto"/>
              <w:left w:val="single" w:sz="4" w:space="0" w:color="auto"/>
              <w:bottom w:val="single" w:sz="4" w:space="0" w:color="auto"/>
              <w:right w:val="single" w:sz="4" w:space="0" w:color="auto"/>
            </w:tcBorders>
          </w:tcPr>
          <w:p w14:paraId="70E07198" w14:textId="77777777" w:rsidR="00967C9F" w:rsidRDefault="00967C9F" w:rsidP="009E6D80">
            <w:pPr>
              <w:spacing w:before="100" w:beforeAutospacing="1"/>
              <w:rPr>
                <w:rFonts w:cstheme="minorHAnsi"/>
              </w:rPr>
            </w:pPr>
            <w:r>
              <w:rPr>
                <w:rFonts w:cstheme="minorHAnsi"/>
              </w:rPr>
              <w:t>MS GCA to J Gornall, LCC</w:t>
            </w:r>
          </w:p>
          <w:p w14:paraId="6D72B925" w14:textId="77777777" w:rsidR="00967C9F" w:rsidRPr="00FA7F72" w:rsidRDefault="00967C9F" w:rsidP="009E6D80">
            <w:pPr>
              <w:spacing w:before="100" w:beforeAutospacing="1"/>
              <w:rPr>
                <w:rFonts w:cstheme="minorHAnsi"/>
              </w:rPr>
            </w:pPr>
          </w:p>
        </w:tc>
        <w:tc>
          <w:tcPr>
            <w:tcW w:w="5197" w:type="dxa"/>
            <w:tcBorders>
              <w:top w:val="single" w:sz="4" w:space="0" w:color="auto"/>
              <w:left w:val="single" w:sz="4" w:space="0" w:color="auto"/>
              <w:bottom w:val="single" w:sz="4" w:space="0" w:color="auto"/>
              <w:right w:val="single" w:sz="4" w:space="0" w:color="auto"/>
            </w:tcBorders>
          </w:tcPr>
          <w:p w14:paraId="6535B40E" w14:textId="77777777" w:rsidR="00967C9F" w:rsidRPr="00FA7F72" w:rsidRDefault="00967C9F" w:rsidP="009E6D80">
            <w:pPr>
              <w:spacing w:before="100" w:beforeAutospacing="1"/>
              <w:rPr>
                <w:rFonts w:cstheme="minorHAnsi"/>
              </w:rPr>
            </w:pPr>
            <w:r>
              <w:rPr>
                <w:rFonts w:cstheme="minorHAnsi"/>
              </w:rPr>
              <w:t>Greenwich Baths existing use</w:t>
            </w:r>
          </w:p>
        </w:tc>
      </w:tr>
      <w:tr w:rsidR="00967C9F" w:rsidRPr="00FA7F72" w14:paraId="624368D8" w14:textId="77777777" w:rsidTr="009E6D80">
        <w:tc>
          <w:tcPr>
            <w:tcW w:w="1070" w:type="dxa"/>
            <w:tcBorders>
              <w:top w:val="single" w:sz="4" w:space="0" w:color="auto"/>
              <w:left w:val="single" w:sz="4" w:space="0" w:color="auto"/>
              <w:bottom w:val="single" w:sz="4" w:space="0" w:color="auto"/>
              <w:right w:val="single" w:sz="4" w:space="0" w:color="auto"/>
            </w:tcBorders>
          </w:tcPr>
          <w:p w14:paraId="122B01AB" w14:textId="77777777" w:rsidR="00967C9F" w:rsidRDefault="00967C9F" w:rsidP="009E6D80">
            <w:pPr>
              <w:spacing w:before="100" w:beforeAutospacing="1"/>
              <w:rPr>
                <w:rFonts w:cstheme="minorHAnsi"/>
              </w:rPr>
            </w:pPr>
            <w:r>
              <w:rPr>
                <w:rFonts w:cstheme="minorHAnsi"/>
              </w:rPr>
              <w:t>21/09/18</w:t>
            </w:r>
          </w:p>
        </w:tc>
        <w:tc>
          <w:tcPr>
            <w:tcW w:w="2749" w:type="dxa"/>
            <w:tcBorders>
              <w:top w:val="single" w:sz="4" w:space="0" w:color="auto"/>
              <w:left w:val="single" w:sz="4" w:space="0" w:color="auto"/>
              <w:bottom w:val="single" w:sz="4" w:space="0" w:color="auto"/>
              <w:right w:val="single" w:sz="4" w:space="0" w:color="auto"/>
            </w:tcBorders>
          </w:tcPr>
          <w:p w14:paraId="16EBAEA7" w14:textId="77777777" w:rsidR="00967C9F" w:rsidRDefault="00967C9F" w:rsidP="009E6D80">
            <w:pPr>
              <w:spacing w:before="100" w:beforeAutospacing="1"/>
              <w:rPr>
                <w:rFonts w:cstheme="minorHAnsi"/>
              </w:rPr>
            </w:pPr>
            <w:r>
              <w:rPr>
                <w:rFonts w:cstheme="minorHAnsi"/>
              </w:rPr>
              <w:t>MS GCA to A Ryall GSC</w:t>
            </w:r>
          </w:p>
        </w:tc>
        <w:tc>
          <w:tcPr>
            <w:tcW w:w="5197" w:type="dxa"/>
            <w:tcBorders>
              <w:top w:val="single" w:sz="4" w:space="0" w:color="auto"/>
              <w:left w:val="single" w:sz="4" w:space="0" w:color="auto"/>
              <w:bottom w:val="single" w:sz="4" w:space="0" w:color="auto"/>
              <w:right w:val="single" w:sz="4" w:space="0" w:color="auto"/>
            </w:tcBorders>
          </w:tcPr>
          <w:p w14:paraId="6A97F29D" w14:textId="77777777" w:rsidR="00967C9F" w:rsidRDefault="00967C9F" w:rsidP="009E6D80">
            <w:pPr>
              <w:spacing w:before="100" w:beforeAutospacing="1"/>
              <w:rPr>
                <w:rFonts w:cstheme="minorHAnsi"/>
              </w:rPr>
            </w:pPr>
            <w:r>
              <w:rPr>
                <w:rFonts w:cstheme="minorHAnsi"/>
              </w:rPr>
              <w:t>Meeting housing targets</w:t>
            </w:r>
          </w:p>
        </w:tc>
      </w:tr>
      <w:tr w:rsidR="00967C9F" w:rsidRPr="00FA7F72" w14:paraId="13B5132D" w14:textId="77777777" w:rsidTr="009E6D80">
        <w:tc>
          <w:tcPr>
            <w:tcW w:w="1070" w:type="dxa"/>
            <w:tcBorders>
              <w:top w:val="single" w:sz="4" w:space="0" w:color="auto"/>
              <w:left w:val="single" w:sz="4" w:space="0" w:color="auto"/>
              <w:bottom w:val="single" w:sz="4" w:space="0" w:color="auto"/>
              <w:right w:val="single" w:sz="4" w:space="0" w:color="auto"/>
            </w:tcBorders>
          </w:tcPr>
          <w:p w14:paraId="4F1A1151" w14:textId="77777777" w:rsidR="00967C9F" w:rsidRPr="00FA7F72" w:rsidRDefault="00967C9F" w:rsidP="009E6D80">
            <w:pPr>
              <w:spacing w:before="100" w:beforeAutospacing="1"/>
              <w:rPr>
                <w:rFonts w:cstheme="minorHAnsi"/>
              </w:rPr>
            </w:pPr>
            <w:r w:rsidRPr="00FA7F72">
              <w:rPr>
                <w:rFonts w:cstheme="minorHAnsi"/>
              </w:rPr>
              <w:t>2</w:t>
            </w:r>
            <w:r>
              <w:rPr>
                <w:rFonts w:cstheme="minorHAnsi"/>
              </w:rPr>
              <w:t>3/09/18</w:t>
            </w:r>
          </w:p>
        </w:tc>
        <w:tc>
          <w:tcPr>
            <w:tcW w:w="2749" w:type="dxa"/>
            <w:tcBorders>
              <w:top w:val="single" w:sz="4" w:space="0" w:color="auto"/>
              <w:left w:val="single" w:sz="4" w:space="0" w:color="auto"/>
              <w:bottom w:val="single" w:sz="4" w:space="0" w:color="auto"/>
              <w:right w:val="single" w:sz="4" w:space="0" w:color="auto"/>
            </w:tcBorders>
          </w:tcPr>
          <w:p w14:paraId="36172B04" w14:textId="77777777" w:rsidR="00967C9F" w:rsidRPr="00FA7F72" w:rsidRDefault="00967C9F" w:rsidP="009E6D80">
            <w:pPr>
              <w:spacing w:before="100" w:beforeAutospacing="1"/>
              <w:rPr>
                <w:rFonts w:cstheme="minorHAnsi"/>
              </w:rPr>
            </w:pPr>
            <w:r w:rsidRPr="00FA7F72">
              <w:rPr>
                <w:rFonts w:cstheme="minorHAnsi"/>
              </w:rPr>
              <w:t xml:space="preserve">Email </w:t>
            </w:r>
            <w:r>
              <w:rPr>
                <w:rFonts w:cstheme="minorHAnsi"/>
              </w:rPr>
              <w:t xml:space="preserve">MS GCA to OLG </w:t>
            </w:r>
            <w:r w:rsidRPr="00FA7F72">
              <w:rPr>
                <w:rFonts w:cstheme="minorHAnsi"/>
              </w:rPr>
              <w:t xml:space="preserve"> </w:t>
            </w:r>
          </w:p>
        </w:tc>
        <w:tc>
          <w:tcPr>
            <w:tcW w:w="5197" w:type="dxa"/>
            <w:tcBorders>
              <w:top w:val="single" w:sz="4" w:space="0" w:color="auto"/>
              <w:left w:val="single" w:sz="4" w:space="0" w:color="auto"/>
              <w:bottom w:val="single" w:sz="4" w:space="0" w:color="auto"/>
              <w:right w:val="single" w:sz="4" w:space="0" w:color="auto"/>
            </w:tcBorders>
          </w:tcPr>
          <w:p w14:paraId="31DA0315" w14:textId="77777777" w:rsidR="00967C9F" w:rsidRPr="00FA7F72" w:rsidRDefault="00967C9F" w:rsidP="009E6D80">
            <w:pPr>
              <w:spacing w:before="100" w:beforeAutospacing="1"/>
              <w:rPr>
                <w:rFonts w:cstheme="minorHAnsi"/>
              </w:rPr>
            </w:pPr>
            <w:r>
              <w:rPr>
                <w:rFonts w:cstheme="minorHAnsi"/>
              </w:rPr>
              <w:t>Submission receipt enquiry</w:t>
            </w:r>
          </w:p>
        </w:tc>
      </w:tr>
      <w:tr w:rsidR="00967C9F" w:rsidRPr="00FA7F72" w14:paraId="3A90EA6E" w14:textId="77777777" w:rsidTr="009E6D80">
        <w:tc>
          <w:tcPr>
            <w:tcW w:w="1070" w:type="dxa"/>
            <w:tcBorders>
              <w:top w:val="single" w:sz="4" w:space="0" w:color="auto"/>
              <w:left w:val="single" w:sz="4" w:space="0" w:color="auto"/>
              <w:bottom w:val="single" w:sz="4" w:space="0" w:color="auto"/>
              <w:right w:val="single" w:sz="4" w:space="0" w:color="auto"/>
            </w:tcBorders>
          </w:tcPr>
          <w:p w14:paraId="24AD50F5" w14:textId="77777777" w:rsidR="00967C9F" w:rsidRPr="00FA7F72" w:rsidRDefault="00967C9F" w:rsidP="009E6D80">
            <w:pPr>
              <w:spacing w:before="100" w:beforeAutospacing="1"/>
              <w:rPr>
                <w:rFonts w:cstheme="minorHAnsi"/>
              </w:rPr>
            </w:pPr>
            <w:r>
              <w:rPr>
                <w:rFonts w:cstheme="minorHAnsi"/>
              </w:rPr>
              <w:t>23/09/18</w:t>
            </w:r>
          </w:p>
        </w:tc>
        <w:tc>
          <w:tcPr>
            <w:tcW w:w="2749" w:type="dxa"/>
            <w:tcBorders>
              <w:top w:val="single" w:sz="4" w:space="0" w:color="auto"/>
              <w:left w:val="single" w:sz="4" w:space="0" w:color="auto"/>
              <w:bottom w:val="single" w:sz="4" w:space="0" w:color="auto"/>
              <w:right w:val="single" w:sz="4" w:space="0" w:color="auto"/>
            </w:tcBorders>
          </w:tcPr>
          <w:p w14:paraId="280795E8" w14:textId="77777777" w:rsidR="00967C9F" w:rsidRPr="00FA7F72" w:rsidRDefault="00967C9F" w:rsidP="009E6D80">
            <w:pPr>
              <w:spacing w:before="100" w:beforeAutospacing="1"/>
              <w:rPr>
                <w:rFonts w:cstheme="minorHAnsi"/>
              </w:rPr>
            </w:pPr>
            <w:r>
              <w:rPr>
                <w:rFonts w:cstheme="minorHAnsi"/>
              </w:rPr>
              <w:t xml:space="preserve">MS to Office </w:t>
            </w:r>
            <w:proofErr w:type="gramStart"/>
            <w:r>
              <w:rPr>
                <w:rFonts w:cstheme="minorHAnsi"/>
              </w:rPr>
              <w:t>A</w:t>
            </w:r>
            <w:proofErr w:type="gramEnd"/>
            <w:r>
              <w:rPr>
                <w:rFonts w:cstheme="minorHAnsi"/>
              </w:rPr>
              <w:t xml:space="preserve"> Roberts</w:t>
            </w:r>
          </w:p>
        </w:tc>
        <w:tc>
          <w:tcPr>
            <w:tcW w:w="5197" w:type="dxa"/>
            <w:tcBorders>
              <w:top w:val="single" w:sz="4" w:space="0" w:color="auto"/>
              <w:left w:val="single" w:sz="4" w:space="0" w:color="auto"/>
              <w:bottom w:val="single" w:sz="4" w:space="0" w:color="auto"/>
              <w:right w:val="single" w:sz="4" w:space="0" w:color="auto"/>
            </w:tcBorders>
          </w:tcPr>
          <w:p w14:paraId="460EA306" w14:textId="77777777" w:rsidR="00967C9F" w:rsidRDefault="00967C9F" w:rsidP="009E6D80">
            <w:pPr>
              <w:spacing w:before="100" w:beforeAutospacing="1"/>
              <w:rPr>
                <w:rFonts w:cstheme="minorHAnsi"/>
              </w:rPr>
            </w:pPr>
            <w:r>
              <w:rPr>
                <w:rFonts w:cstheme="minorHAnsi"/>
              </w:rPr>
              <w:t>Advice of MS absence – PD and AW to be cc’d</w:t>
            </w:r>
          </w:p>
        </w:tc>
      </w:tr>
      <w:tr w:rsidR="00967C9F" w:rsidRPr="00FA7F72" w14:paraId="45A3A6CA" w14:textId="77777777" w:rsidTr="009E6D80">
        <w:tc>
          <w:tcPr>
            <w:tcW w:w="1070" w:type="dxa"/>
            <w:tcBorders>
              <w:top w:val="single" w:sz="4" w:space="0" w:color="auto"/>
              <w:left w:val="single" w:sz="4" w:space="0" w:color="auto"/>
              <w:bottom w:val="single" w:sz="4" w:space="0" w:color="auto"/>
              <w:right w:val="single" w:sz="4" w:space="0" w:color="auto"/>
            </w:tcBorders>
          </w:tcPr>
          <w:p w14:paraId="647E6237" w14:textId="77777777" w:rsidR="00967C9F" w:rsidRDefault="00967C9F" w:rsidP="009E6D80">
            <w:pPr>
              <w:spacing w:before="100" w:beforeAutospacing="1"/>
              <w:rPr>
                <w:rFonts w:cstheme="minorHAnsi"/>
              </w:rPr>
            </w:pPr>
            <w:r>
              <w:rPr>
                <w:rFonts w:cstheme="minorHAnsi"/>
              </w:rPr>
              <w:t>23/09/18</w:t>
            </w:r>
          </w:p>
        </w:tc>
        <w:tc>
          <w:tcPr>
            <w:tcW w:w="2749" w:type="dxa"/>
            <w:tcBorders>
              <w:top w:val="single" w:sz="4" w:space="0" w:color="auto"/>
              <w:left w:val="single" w:sz="4" w:space="0" w:color="auto"/>
              <w:bottom w:val="single" w:sz="4" w:space="0" w:color="auto"/>
              <w:right w:val="single" w:sz="4" w:space="0" w:color="auto"/>
            </w:tcBorders>
          </w:tcPr>
          <w:p w14:paraId="5F8AB32B" w14:textId="77777777" w:rsidR="00967C9F" w:rsidRDefault="00967C9F" w:rsidP="009E6D80">
            <w:pPr>
              <w:spacing w:before="100" w:beforeAutospacing="1"/>
              <w:rPr>
                <w:rFonts w:cstheme="minorHAnsi"/>
              </w:rPr>
            </w:pPr>
            <w:r>
              <w:rPr>
                <w:rFonts w:cstheme="minorHAnsi"/>
              </w:rPr>
              <w:t xml:space="preserve">MS </w:t>
            </w:r>
            <w:proofErr w:type="gramStart"/>
            <w:r>
              <w:rPr>
                <w:rFonts w:cstheme="minorHAnsi"/>
              </w:rPr>
              <w:t>GCA  to</w:t>
            </w:r>
            <w:proofErr w:type="gramEnd"/>
            <w:r>
              <w:rPr>
                <w:rFonts w:cstheme="minorHAnsi"/>
              </w:rPr>
              <w:t xml:space="preserve"> A Ryall GSC</w:t>
            </w:r>
          </w:p>
        </w:tc>
        <w:tc>
          <w:tcPr>
            <w:tcW w:w="5197" w:type="dxa"/>
            <w:tcBorders>
              <w:top w:val="single" w:sz="4" w:space="0" w:color="auto"/>
              <w:left w:val="single" w:sz="4" w:space="0" w:color="auto"/>
              <w:bottom w:val="single" w:sz="4" w:space="0" w:color="auto"/>
              <w:right w:val="single" w:sz="4" w:space="0" w:color="auto"/>
            </w:tcBorders>
          </w:tcPr>
          <w:p w14:paraId="670854A2" w14:textId="77777777" w:rsidR="00967C9F" w:rsidRDefault="00967C9F" w:rsidP="009E6D80">
            <w:pPr>
              <w:spacing w:before="100" w:beforeAutospacing="1"/>
              <w:rPr>
                <w:rFonts w:cstheme="minorHAnsi"/>
              </w:rPr>
            </w:pPr>
            <w:r>
              <w:rPr>
                <w:rFonts w:cstheme="minorHAnsi"/>
              </w:rPr>
              <w:t>Meeting form details</w:t>
            </w:r>
          </w:p>
        </w:tc>
      </w:tr>
      <w:tr w:rsidR="00967C9F" w:rsidRPr="00FA7F72" w14:paraId="12688889" w14:textId="77777777" w:rsidTr="009E6D80">
        <w:tc>
          <w:tcPr>
            <w:tcW w:w="1070" w:type="dxa"/>
            <w:tcBorders>
              <w:top w:val="single" w:sz="4" w:space="0" w:color="auto"/>
              <w:left w:val="single" w:sz="4" w:space="0" w:color="auto"/>
              <w:bottom w:val="single" w:sz="4" w:space="0" w:color="auto"/>
              <w:right w:val="single" w:sz="4" w:space="0" w:color="auto"/>
            </w:tcBorders>
          </w:tcPr>
          <w:p w14:paraId="3242685A" w14:textId="77777777" w:rsidR="00967C9F" w:rsidRDefault="00967C9F" w:rsidP="009E6D80">
            <w:pPr>
              <w:spacing w:before="100" w:beforeAutospacing="1"/>
              <w:rPr>
                <w:rFonts w:cstheme="minorHAnsi"/>
              </w:rPr>
            </w:pPr>
            <w:r>
              <w:rPr>
                <w:rFonts w:cstheme="minorHAnsi"/>
              </w:rPr>
              <w:t>24/09/18</w:t>
            </w:r>
          </w:p>
        </w:tc>
        <w:tc>
          <w:tcPr>
            <w:tcW w:w="2749" w:type="dxa"/>
            <w:tcBorders>
              <w:top w:val="single" w:sz="4" w:space="0" w:color="auto"/>
              <w:left w:val="single" w:sz="4" w:space="0" w:color="auto"/>
              <w:bottom w:val="single" w:sz="4" w:space="0" w:color="auto"/>
              <w:right w:val="single" w:sz="4" w:space="0" w:color="auto"/>
            </w:tcBorders>
          </w:tcPr>
          <w:p w14:paraId="38AA1DC9" w14:textId="77777777" w:rsidR="00967C9F" w:rsidRDefault="00967C9F" w:rsidP="009E6D80">
            <w:pPr>
              <w:spacing w:before="100" w:beforeAutospacing="1"/>
              <w:rPr>
                <w:rFonts w:cstheme="minorHAnsi"/>
              </w:rPr>
            </w:pPr>
            <w:r>
              <w:rPr>
                <w:rFonts w:cstheme="minorHAnsi"/>
              </w:rPr>
              <w:t>MS GCA to LCC H Burnett</w:t>
            </w:r>
          </w:p>
        </w:tc>
        <w:tc>
          <w:tcPr>
            <w:tcW w:w="5197" w:type="dxa"/>
            <w:tcBorders>
              <w:top w:val="single" w:sz="4" w:space="0" w:color="auto"/>
              <w:left w:val="single" w:sz="4" w:space="0" w:color="auto"/>
              <w:bottom w:val="single" w:sz="4" w:space="0" w:color="auto"/>
              <w:right w:val="single" w:sz="4" w:space="0" w:color="auto"/>
            </w:tcBorders>
          </w:tcPr>
          <w:p w14:paraId="714580BB" w14:textId="77777777" w:rsidR="00967C9F" w:rsidRDefault="00967C9F" w:rsidP="009E6D80">
            <w:pPr>
              <w:spacing w:before="100" w:beforeAutospacing="1"/>
              <w:rPr>
                <w:rFonts w:cstheme="minorHAnsi"/>
              </w:rPr>
            </w:pPr>
            <w:r>
              <w:rPr>
                <w:rFonts w:cstheme="minorHAnsi"/>
              </w:rPr>
              <w:t xml:space="preserve">Submission date 33 Greenwich Road </w:t>
            </w:r>
          </w:p>
        </w:tc>
      </w:tr>
      <w:tr w:rsidR="00967C9F" w:rsidRPr="00FA7F72" w14:paraId="2AE92249" w14:textId="77777777" w:rsidTr="009E6D80">
        <w:tc>
          <w:tcPr>
            <w:tcW w:w="1070" w:type="dxa"/>
            <w:tcBorders>
              <w:top w:val="single" w:sz="4" w:space="0" w:color="auto"/>
              <w:left w:val="single" w:sz="4" w:space="0" w:color="auto"/>
              <w:bottom w:val="single" w:sz="4" w:space="0" w:color="auto"/>
              <w:right w:val="single" w:sz="4" w:space="0" w:color="auto"/>
            </w:tcBorders>
          </w:tcPr>
          <w:p w14:paraId="4F4ABA53" w14:textId="77777777" w:rsidR="00967C9F" w:rsidRDefault="00967C9F" w:rsidP="009E6D80">
            <w:pPr>
              <w:spacing w:before="100" w:beforeAutospacing="1"/>
              <w:rPr>
                <w:rFonts w:cstheme="minorHAnsi"/>
              </w:rPr>
            </w:pPr>
            <w:r>
              <w:rPr>
                <w:rFonts w:cstheme="minorHAnsi"/>
              </w:rPr>
              <w:t>24/09/18</w:t>
            </w:r>
          </w:p>
        </w:tc>
        <w:tc>
          <w:tcPr>
            <w:tcW w:w="2749" w:type="dxa"/>
            <w:tcBorders>
              <w:top w:val="single" w:sz="4" w:space="0" w:color="auto"/>
              <w:left w:val="single" w:sz="4" w:space="0" w:color="auto"/>
              <w:bottom w:val="single" w:sz="4" w:space="0" w:color="auto"/>
              <w:right w:val="single" w:sz="4" w:space="0" w:color="auto"/>
            </w:tcBorders>
          </w:tcPr>
          <w:p w14:paraId="00DAD1BB" w14:textId="77777777" w:rsidR="00967C9F" w:rsidRDefault="00967C9F" w:rsidP="009E6D80">
            <w:pPr>
              <w:spacing w:before="100" w:beforeAutospacing="1"/>
              <w:rPr>
                <w:rFonts w:cstheme="minorHAnsi"/>
              </w:rPr>
            </w:pPr>
            <w:r>
              <w:rPr>
                <w:rFonts w:cstheme="minorHAnsi"/>
              </w:rPr>
              <w:t xml:space="preserve">MS GCA to A Ryall GSC </w:t>
            </w:r>
          </w:p>
        </w:tc>
        <w:tc>
          <w:tcPr>
            <w:tcW w:w="5197" w:type="dxa"/>
            <w:tcBorders>
              <w:top w:val="single" w:sz="4" w:space="0" w:color="auto"/>
              <w:left w:val="single" w:sz="4" w:space="0" w:color="auto"/>
              <w:bottom w:val="single" w:sz="4" w:space="0" w:color="auto"/>
              <w:right w:val="single" w:sz="4" w:space="0" w:color="auto"/>
            </w:tcBorders>
          </w:tcPr>
          <w:p w14:paraId="65ACA2A9" w14:textId="77777777" w:rsidR="00967C9F" w:rsidRDefault="00967C9F" w:rsidP="009E6D80">
            <w:pPr>
              <w:spacing w:before="100" w:beforeAutospacing="1"/>
              <w:rPr>
                <w:rFonts w:cstheme="minorHAnsi"/>
              </w:rPr>
            </w:pPr>
            <w:r>
              <w:rPr>
                <w:rFonts w:cstheme="minorHAnsi"/>
              </w:rPr>
              <w:t>Contact form</w:t>
            </w:r>
          </w:p>
        </w:tc>
      </w:tr>
      <w:tr w:rsidR="00967C9F" w:rsidRPr="00FA7F72" w14:paraId="6167FDE9" w14:textId="77777777" w:rsidTr="009E6D80">
        <w:tc>
          <w:tcPr>
            <w:tcW w:w="1070" w:type="dxa"/>
            <w:tcBorders>
              <w:top w:val="single" w:sz="4" w:space="0" w:color="auto"/>
              <w:left w:val="single" w:sz="4" w:space="0" w:color="auto"/>
              <w:bottom w:val="single" w:sz="4" w:space="0" w:color="auto"/>
              <w:right w:val="single" w:sz="4" w:space="0" w:color="auto"/>
            </w:tcBorders>
          </w:tcPr>
          <w:p w14:paraId="4CD5173F" w14:textId="77777777" w:rsidR="00967C9F" w:rsidRDefault="00967C9F" w:rsidP="009E6D80">
            <w:pPr>
              <w:spacing w:before="100" w:beforeAutospacing="1"/>
              <w:rPr>
                <w:rFonts w:cstheme="minorHAnsi"/>
              </w:rPr>
            </w:pPr>
            <w:r>
              <w:rPr>
                <w:rFonts w:cstheme="minorHAnsi"/>
              </w:rPr>
              <w:t>25/09/18</w:t>
            </w:r>
          </w:p>
        </w:tc>
        <w:tc>
          <w:tcPr>
            <w:tcW w:w="2749" w:type="dxa"/>
            <w:tcBorders>
              <w:top w:val="single" w:sz="4" w:space="0" w:color="auto"/>
              <w:left w:val="single" w:sz="4" w:space="0" w:color="auto"/>
              <w:bottom w:val="single" w:sz="4" w:space="0" w:color="auto"/>
              <w:right w:val="single" w:sz="4" w:space="0" w:color="auto"/>
            </w:tcBorders>
          </w:tcPr>
          <w:p w14:paraId="25E9A5BA" w14:textId="77777777" w:rsidR="00967C9F" w:rsidRDefault="00967C9F" w:rsidP="009E6D80">
            <w:pPr>
              <w:spacing w:before="100" w:beforeAutospacing="1"/>
              <w:rPr>
                <w:rFonts w:cstheme="minorHAnsi"/>
              </w:rPr>
            </w:pPr>
            <w:r>
              <w:rPr>
                <w:rFonts w:cstheme="minorHAnsi"/>
              </w:rPr>
              <w:t xml:space="preserve">GCA to LCC </w:t>
            </w:r>
          </w:p>
        </w:tc>
        <w:tc>
          <w:tcPr>
            <w:tcW w:w="5197" w:type="dxa"/>
            <w:tcBorders>
              <w:top w:val="single" w:sz="4" w:space="0" w:color="auto"/>
              <w:left w:val="single" w:sz="4" w:space="0" w:color="auto"/>
              <w:bottom w:val="single" w:sz="4" w:space="0" w:color="auto"/>
              <w:right w:val="single" w:sz="4" w:space="0" w:color="auto"/>
            </w:tcBorders>
          </w:tcPr>
          <w:p w14:paraId="0F87A23F" w14:textId="77777777" w:rsidR="00967C9F" w:rsidRDefault="00967C9F" w:rsidP="009E6D80">
            <w:pPr>
              <w:spacing w:before="100" w:beforeAutospacing="1"/>
              <w:rPr>
                <w:rFonts w:cstheme="minorHAnsi"/>
              </w:rPr>
            </w:pPr>
            <w:r>
              <w:rPr>
                <w:rFonts w:cstheme="minorHAnsi"/>
              </w:rPr>
              <w:t>Objection 33 Greenwich Road</w:t>
            </w:r>
          </w:p>
        </w:tc>
      </w:tr>
      <w:tr w:rsidR="00967C9F" w:rsidRPr="00FA7F72" w14:paraId="07F03749" w14:textId="77777777" w:rsidTr="009E6D80">
        <w:tc>
          <w:tcPr>
            <w:tcW w:w="1070" w:type="dxa"/>
            <w:tcBorders>
              <w:top w:val="single" w:sz="4" w:space="0" w:color="auto"/>
              <w:left w:val="single" w:sz="4" w:space="0" w:color="auto"/>
              <w:bottom w:val="single" w:sz="4" w:space="0" w:color="auto"/>
              <w:right w:val="single" w:sz="4" w:space="0" w:color="auto"/>
            </w:tcBorders>
          </w:tcPr>
          <w:p w14:paraId="6D84C83B" w14:textId="77777777" w:rsidR="00967C9F" w:rsidRDefault="00967C9F" w:rsidP="009E6D80">
            <w:pPr>
              <w:spacing w:before="100" w:beforeAutospacing="1"/>
              <w:rPr>
                <w:rFonts w:cstheme="minorHAnsi"/>
              </w:rPr>
            </w:pPr>
            <w:r>
              <w:rPr>
                <w:rFonts w:cstheme="minorHAnsi"/>
              </w:rPr>
              <w:t>26/09/18</w:t>
            </w:r>
          </w:p>
        </w:tc>
        <w:tc>
          <w:tcPr>
            <w:tcW w:w="2749" w:type="dxa"/>
            <w:tcBorders>
              <w:top w:val="single" w:sz="4" w:space="0" w:color="auto"/>
              <w:left w:val="single" w:sz="4" w:space="0" w:color="auto"/>
              <w:bottom w:val="single" w:sz="4" w:space="0" w:color="auto"/>
              <w:right w:val="single" w:sz="4" w:space="0" w:color="auto"/>
            </w:tcBorders>
          </w:tcPr>
          <w:p w14:paraId="1A02718D" w14:textId="77777777" w:rsidR="00967C9F" w:rsidRDefault="00967C9F" w:rsidP="009E6D80">
            <w:pPr>
              <w:spacing w:before="100" w:beforeAutospacing="1"/>
              <w:rPr>
                <w:rFonts w:cstheme="minorHAnsi"/>
              </w:rPr>
            </w:pPr>
            <w:r>
              <w:rPr>
                <w:rFonts w:cstheme="minorHAnsi"/>
              </w:rPr>
              <w:t>GCA</w:t>
            </w:r>
          </w:p>
        </w:tc>
        <w:tc>
          <w:tcPr>
            <w:tcW w:w="5197" w:type="dxa"/>
            <w:tcBorders>
              <w:top w:val="single" w:sz="4" w:space="0" w:color="auto"/>
              <w:left w:val="single" w:sz="4" w:space="0" w:color="auto"/>
              <w:bottom w:val="single" w:sz="4" w:space="0" w:color="auto"/>
              <w:right w:val="single" w:sz="4" w:space="0" w:color="auto"/>
            </w:tcBorders>
          </w:tcPr>
          <w:p w14:paraId="6ACAFA46" w14:textId="77777777" w:rsidR="00967C9F" w:rsidRDefault="00967C9F" w:rsidP="009E6D80">
            <w:pPr>
              <w:spacing w:before="100" w:beforeAutospacing="1"/>
              <w:rPr>
                <w:rFonts w:cstheme="minorHAnsi"/>
              </w:rPr>
            </w:pPr>
            <w:r>
              <w:rPr>
                <w:rFonts w:cstheme="minorHAnsi"/>
              </w:rPr>
              <w:t xml:space="preserve">M </w:t>
            </w:r>
            <w:proofErr w:type="spellStart"/>
            <w:r>
              <w:rPr>
                <w:rFonts w:cstheme="minorHAnsi"/>
              </w:rPr>
              <w:t>Stromquist</w:t>
            </w:r>
            <w:proofErr w:type="spellEnd"/>
            <w:r>
              <w:rPr>
                <w:rFonts w:cstheme="minorHAnsi"/>
              </w:rPr>
              <w:t xml:space="preserve">/A </w:t>
            </w:r>
            <w:proofErr w:type="spellStart"/>
            <w:r>
              <w:rPr>
                <w:rFonts w:cstheme="minorHAnsi"/>
              </w:rPr>
              <w:t>Battye</w:t>
            </w:r>
            <w:proofErr w:type="spellEnd"/>
            <w:r>
              <w:rPr>
                <w:rFonts w:cstheme="minorHAnsi"/>
              </w:rPr>
              <w:t xml:space="preserve"> SafeWork thank you</w:t>
            </w:r>
          </w:p>
        </w:tc>
      </w:tr>
      <w:tr w:rsidR="00967C9F" w:rsidRPr="00FA7F72" w14:paraId="5D36B570" w14:textId="77777777" w:rsidTr="009E6D80">
        <w:tc>
          <w:tcPr>
            <w:tcW w:w="1070" w:type="dxa"/>
            <w:tcBorders>
              <w:top w:val="single" w:sz="4" w:space="0" w:color="auto"/>
              <w:left w:val="single" w:sz="4" w:space="0" w:color="auto"/>
              <w:bottom w:val="single" w:sz="4" w:space="0" w:color="auto"/>
              <w:right w:val="single" w:sz="4" w:space="0" w:color="auto"/>
            </w:tcBorders>
          </w:tcPr>
          <w:p w14:paraId="258595B5" w14:textId="77777777" w:rsidR="00967C9F" w:rsidRDefault="00967C9F" w:rsidP="009E6D80">
            <w:pPr>
              <w:spacing w:before="100" w:beforeAutospacing="1"/>
              <w:rPr>
                <w:rFonts w:cstheme="minorHAnsi"/>
              </w:rPr>
            </w:pPr>
            <w:r>
              <w:rPr>
                <w:rFonts w:cstheme="minorHAnsi"/>
              </w:rPr>
              <w:t>29/09/18</w:t>
            </w:r>
          </w:p>
        </w:tc>
        <w:tc>
          <w:tcPr>
            <w:tcW w:w="2749" w:type="dxa"/>
            <w:tcBorders>
              <w:top w:val="single" w:sz="4" w:space="0" w:color="auto"/>
              <w:left w:val="single" w:sz="4" w:space="0" w:color="auto"/>
              <w:bottom w:val="single" w:sz="4" w:space="0" w:color="auto"/>
              <w:right w:val="single" w:sz="4" w:space="0" w:color="auto"/>
            </w:tcBorders>
          </w:tcPr>
          <w:p w14:paraId="10CCFE59" w14:textId="77777777" w:rsidR="00967C9F" w:rsidRDefault="00967C9F" w:rsidP="009E6D80">
            <w:pPr>
              <w:spacing w:before="100" w:beforeAutospacing="1"/>
              <w:rPr>
                <w:rFonts w:cstheme="minorHAnsi"/>
              </w:rPr>
            </w:pPr>
            <w:r>
              <w:rPr>
                <w:rFonts w:cstheme="minorHAnsi"/>
              </w:rPr>
              <w:t xml:space="preserve">GCA to A Ryall GSC </w:t>
            </w:r>
          </w:p>
        </w:tc>
        <w:tc>
          <w:tcPr>
            <w:tcW w:w="5197" w:type="dxa"/>
            <w:tcBorders>
              <w:top w:val="single" w:sz="4" w:space="0" w:color="auto"/>
              <w:left w:val="single" w:sz="4" w:space="0" w:color="auto"/>
              <w:bottom w:val="single" w:sz="4" w:space="0" w:color="auto"/>
              <w:right w:val="single" w:sz="4" w:space="0" w:color="auto"/>
            </w:tcBorders>
          </w:tcPr>
          <w:p w14:paraId="23465BA6" w14:textId="77777777" w:rsidR="00967C9F" w:rsidRDefault="00967C9F" w:rsidP="009E6D80">
            <w:pPr>
              <w:spacing w:before="100" w:beforeAutospacing="1"/>
              <w:rPr>
                <w:rFonts w:cstheme="minorHAnsi"/>
              </w:rPr>
            </w:pPr>
            <w:r>
              <w:rPr>
                <w:rFonts w:cstheme="minorHAnsi"/>
              </w:rPr>
              <w:t>Reps at meeting 10 Oct</w:t>
            </w:r>
          </w:p>
        </w:tc>
      </w:tr>
      <w:tr w:rsidR="00967C9F" w:rsidRPr="00FA7F72" w14:paraId="24DF26F0" w14:textId="77777777" w:rsidTr="009E6D80">
        <w:tc>
          <w:tcPr>
            <w:tcW w:w="1070" w:type="dxa"/>
            <w:tcBorders>
              <w:top w:val="single" w:sz="4" w:space="0" w:color="auto"/>
              <w:left w:val="single" w:sz="4" w:space="0" w:color="auto"/>
              <w:bottom w:val="single" w:sz="4" w:space="0" w:color="auto"/>
              <w:right w:val="single" w:sz="4" w:space="0" w:color="auto"/>
            </w:tcBorders>
          </w:tcPr>
          <w:p w14:paraId="16DB6421" w14:textId="77777777" w:rsidR="00967C9F" w:rsidRDefault="00967C9F" w:rsidP="009E6D80">
            <w:pPr>
              <w:spacing w:before="100" w:beforeAutospacing="1"/>
              <w:rPr>
                <w:rFonts w:cstheme="minorHAnsi"/>
              </w:rPr>
            </w:pPr>
            <w:r>
              <w:rPr>
                <w:rFonts w:cstheme="minorHAnsi"/>
              </w:rPr>
              <w:t>23/10/18</w:t>
            </w:r>
          </w:p>
        </w:tc>
        <w:tc>
          <w:tcPr>
            <w:tcW w:w="2749" w:type="dxa"/>
            <w:tcBorders>
              <w:top w:val="single" w:sz="4" w:space="0" w:color="auto"/>
              <w:left w:val="single" w:sz="4" w:space="0" w:color="auto"/>
              <w:bottom w:val="single" w:sz="4" w:space="0" w:color="auto"/>
              <w:right w:val="single" w:sz="4" w:space="0" w:color="auto"/>
            </w:tcBorders>
          </w:tcPr>
          <w:p w14:paraId="799D02AD" w14:textId="77777777" w:rsidR="00967C9F" w:rsidRDefault="00967C9F" w:rsidP="009E6D80">
            <w:pPr>
              <w:spacing w:before="100" w:beforeAutospacing="1"/>
              <w:rPr>
                <w:rFonts w:cstheme="minorHAnsi"/>
              </w:rPr>
            </w:pPr>
            <w:r>
              <w:rPr>
                <w:rFonts w:cstheme="minorHAnsi"/>
              </w:rPr>
              <w:t>MS to M Mason LCC</w:t>
            </w:r>
          </w:p>
        </w:tc>
        <w:tc>
          <w:tcPr>
            <w:tcW w:w="5197" w:type="dxa"/>
            <w:tcBorders>
              <w:top w:val="single" w:sz="4" w:space="0" w:color="auto"/>
              <w:left w:val="single" w:sz="4" w:space="0" w:color="auto"/>
              <w:bottom w:val="single" w:sz="4" w:space="0" w:color="auto"/>
              <w:right w:val="single" w:sz="4" w:space="0" w:color="auto"/>
            </w:tcBorders>
          </w:tcPr>
          <w:p w14:paraId="177CABFF" w14:textId="77777777" w:rsidR="00967C9F" w:rsidRDefault="00967C9F" w:rsidP="009E6D80">
            <w:pPr>
              <w:spacing w:before="100" w:beforeAutospacing="1"/>
              <w:rPr>
                <w:rFonts w:cstheme="minorHAnsi"/>
              </w:rPr>
            </w:pPr>
            <w:r>
              <w:rPr>
                <w:rFonts w:cstheme="minorHAnsi"/>
              </w:rPr>
              <w:t>33 Greenwich Road process</w:t>
            </w:r>
          </w:p>
        </w:tc>
      </w:tr>
      <w:tr w:rsidR="00967C9F" w:rsidRPr="00FA7F72" w14:paraId="2F443F3C" w14:textId="77777777" w:rsidTr="009E6D80">
        <w:tc>
          <w:tcPr>
            <w:tcW w:w="1070" w:type="dxa"/>
            <w:tcBorders>
              <w:top w:val="single" w:sz="4" w:space="0" w:color="auto"/>
              <w:left w:val="single" w:sz="4" w:space="0" w:color="auto"/>
              <w:bottom w:val="single" w:sz="4" w:space="0" w:color="auto"/>
              <w:right w:val="single" w:sz="4" w:space="0" w:color="auto"/>
            </w:tcBorders>
          </w:tcPr>
          <w:p w14:paraId="1FE57BBD" w14:textId="77777777" w:rsidR="00967C9F" w:rsidRPr="00FA7F72" w:rsidRDefault="00967C9F" w:rsidP="009E6D80">
            <w:pPr>
              <w:spacing w:before="100" w:beforeAutospacing="1"/>
              <w:rPr>
                <w:rFonts w:cstheme="minorHAnsi"/>
              </w:rPr>
            </w:pPr>
            <w:r>
              <w:rPr>
                <w:rFonts w:cstheme="minorHAnsi"/>
              </w:rPr>
              <w:t>23/10/18</w:t>
            </w:r>
          </w:p>
        </w:tc>
        <w:tc>
          <w:tcPr>
            <w:tcW w:w="2749" w:type="dxa"/>
            <w:tcBorders>
              <w:top w:val="single" w:sz="4" w:space="0" w:color="auto"/>
              <w:left w:val="single" w:sz="4" w:space="0" w:color="auto"/>
              <w:bottom w:val="single" w:sz="4" w:space="0" w:color="auto"/>
              <w:right w:val="single" w:sz="4" w:space="0" w:color="auto"/>
            </w:tcBorders>
          </w:tcPr>
          <w:p w14:paraId="41C8BE21" w14:textId="77777777" w:rsidR="00967C9F" w:rsidRPr="00FA7F72" w:rsidRDefault="00967C9F" w:rsidP="009E6D80">
            <w:pPr>
              <w:spacing w:before="100" w:beforeAutospacing="1"/>
              <w:rPr>
                <w:rFonts w:cstheme="minorHAnsi"/>
              </w:rPr>
            </w:pPr>
            <w:r>
              <w:rPr>
                <w:rFonts w:cstheme="minorHAnsi"/>
              </w:rPr>
              <w:t xml:space="preserve">MS to M Mason  </w:t>
            </w:r>
          </w:p>
        </w:tc>
        <w:tc>
          <w:tcPr>
            <w:tcW w:w="5197" w:type="dxa"/>
            <w:tcBorders>
              <w:top w:val="single" w:sz="4" w:space="0" w:color="auto"/>
              <w:left w:val="single" w:sz="4" w:space="0" w:color="auto"/>
              <w:bottom w:val="single" w:sz="4" w:space="0" w:color="auto"/>
              <w:right w:val="single" w:sz="4" w:space="0" w:color="auto"/>
            </w:tcBorders>
          </w:tcPr>
          <w:p w14:paraId="4D32C1DE" w14:textId="77777777" w:rsidR="00967C9F" w:rsidRPr="00FA7F72" w:rsidRDefault="00967C9F" w:rsidP="009E6D80">
            <w:pPr>
              <w:spacing w:before="100" w:beforeAutospacing="1"/>
              <w:rPr>
                <w:rFonts w:cstheme="minorHAnsi"/>
              </w:rPr>
            </w:pPr>
            <w:r>
              <w:rPr>
                <w:rFonts w:cstheme="minorHAnsi"/>
              </w:rPr>
              <w:t>88 Christie Street amended plans</w:t>
            </w:r>
          </w:p>
        </w:tc>
      </w:tr>
      <w:tr w:rsidR="00967C9F" w:rsidRPr="00FA7F72" w14:paraId="5C823B32" w14:textId="77777777" w:rsidTr="009E6D80">
        <w:tc>
          <w:tcPr>
            <w:tcW w:w="1070" w:type="dxa"/>
            <w:tcBorders>
              <w:top w:val="single" w:sz="4" w:space="0" w:color="auto"/>
              <w:left w:val="single" w:sz="4" w:space="0" w:color="auto"/>
              <w:bottom w:val="single" w:sz="4" w:space="0" w:color="auto"/>
              <w:right w:val="single" w:sz="4" w:space="0" w:color="auto"/>
            </w:tcBorders>
          </w:tcPr>
          <w:p w14:paraId="683AB59D" w14:textId="77777777" w:rsidR="00967C9F" w:rsidRDefault="00967C9F" w:rsidP="009E6D80">
            <w:pPr>
              <w:spacing w:before="100" w:beforeAutospacing="1"/>
              <w:rPr>
                <w:rFonts w:cstheme="minorHAnsi"/>
              </w:rPr>
            </w:pPr>
            <w:r>
              <w:rPr>
                <w:rFonts w:cstheme="minorHAnsi"/>
              </w:rPr>
              <w:t>29/10/18</w:t>
            </w:r>
          </w:p>
        </w:tc>
        <w:tc>
          <w:tcPr>
            <w:tcW w:w="2749" w:type="dxa"/>
            <w:tcBorders>
              <w:top w:val="single" w:sz="4" w:space="0" w:color="auto"/>
              <w:left w:val="single" w:sz="4" w:space="0" w:color="auto"/>
              <w:bottom w:val="single" w:sz="4" w:space="0" w:color="auto"/>
              <w:right w:val="single" w:sz="4" w:space="0" w:color="auto"/>
            </w:tcBorders>
          </w:tcPr>
          <w:p w14:paraId="2F56398E" w14:textId="77777777" w:rsidR="00967C9F" w:rsidRDefault="00967C9F" w:rsidP="009E6D80">
            <w:pPr>
              <w:spacing w:before="100" w:beforeAutospacing="1"/>
              <w:rPr>
                <w:rFonts w:cstheme="minorHAnsi"/>
              </w:rPr>
            </w:pPr>
            <w:r>
              <w:rPr>
                <w:rFonts w:cstheme="minorHAnsi"/>
              </w:rPr>
              <w:t>GCA to M Mc Donald</w:t>
            </w:r>
          </w:p>
        </w:tc>
        <w:tc>
          <w:tcPr>
            <w:tcW w:w="5197" w:type="dxa"/>
            <w:tcBorders>
              <w:top w:val="single" w:sz="4" w:space="0" w:color="auto"/>
              <w:left w:val="single" w:sz="4" w:space="0" w:color="auto"/>
              <w:bottom w:val="single" w:sz="4" w:space="0" w:color="auto"/>
              <w:right w:val="single" w:sz="4" w:space="0" w:color="auto"/>
            </w:tcBorders>
          </w:tcPr>
          <w:p w14:paraId="19EAB72F" w14:textId="77777777" w:rsidR="00967C9F" w:rsidRDefault="00967C9F" w:rsidP="009E6D80">
            <w:pPr>
              <w:spacing w:before="100" w:beforeAutospacing="1"/>
              <w:rPr>
                <w:rFonts w:cstheme="minorHAnsi"/>
              </w:rPr>
            </w:pPr>
            <w:r>
              <w:rPr>
                <w:rFonts w:cstheme="minorHAnsi"/>
              </w:rPr>
              <w:t>Extension of time 2036 deadline</w:t>
            </w:r>
          </w:p>
        </w:tc>
      </w:tr>
      <w:tr w:rsidR="00967C9F" w:rsidRPr="00FA7F72" w14:paraId="4DBF87EE" w14:textId="77777777" w:rsidTr="009E6D80">
        <w:tc>
          <w:tcPr>
            <w:tcW w:w="1070" w:type="dxa"/>
            <w:tcBorders>
              <w:top w:val="single" w:sz="4" w:space="0" w:color="auto"/>
              <w:left w:val="single" w:sz="4" w:space="0" w:color="auto"/>
              <w:bottom w:val="single" w:sz="4" w:space="0" w:color="auto"/>
              <w:right w:val="single" w:sz="4" w:space="0" w:color="auto"/>
            </w:tcBorders>
          </w:tcPr>
          <w:p w14:paraId="0B25E50E" w14:textId="77777777" w:rsidR="00967C9F" w:rsidRDefault="00967C9F" w:rsidP="009E6D80">
            <w:pPr>
              <w:spacing w:before="100" w:beforeAutospacing="1"/>
              <w:rPr>
                <w:rFonts w:cstheme="minorHAnsi"/>
              </w:rPr>
            </w:pPr>
            <w:r>
              <w:rPr>
                <w:rFonts w:cstheme="minorHAnsi"/>
              </w:rPr>
              <w:t>1/11/18</w:t>
            </w:r>
          </w:p>
        </w:tc>
        <w:tc>
          <w:tcPr>
            <w:tcW w:w="2749" w:type="dxa"/>
            <w:tcBorders>
              <w:top w:val="single" w:sz="4" w:space="0" w:color="auto"/>
              <w:left w:val="single" w:sz="4" w:space="0" w:color="auto"/>
              <w:bottom w:val="single" w:sz="4" w:space="0" w:color="auto"/>
              <w:right w:val="single" w:sz="4" w:space="0" w:color="auto"/>
            </w:tcBorders>
          </w:tcPr>
          <w:p w14:paraId="47D0EF2D" w14:textId="77777777" w:rsidR="00967C9F" w:rsidRDefault="00967C9F" w:rsidP="009E6D80">
            <w:pPr>
              <w:spacing w:before="100" w:beforeAutospacing="1"/>
              <w:rPr>
                <w:rFonts w:cstheme="minorHAnsi"/>
              </w:rPr>
            </w:pPr>
            <w:r>
              <w:rPr>
                <w:rFonts w:cstheme="minorHAnsi"/>
              </w:rPr>
              <w:t xml:space="preserve">GCA to M Mc Donald </w:t>
            </w:r>
          </w:p>
        </w:tc>
        <w:tc>
          <w:tcPr>
            <w:tcW w:w="5197" w:type="dxa"/>
            <w:tcBorders>
              <w:top w:val="single" w:sz="4" w:space="0" w:color="auto"/>
              <w:left w:val="single" w:sz="4" w:space="0" w:color="auto"/>
              <w:bottom w:val="single" w:sz="4" w:space="0" w:color="auto"/>
              <w:right w:val="single" w:sz="4" w:space="0" w:color="auto"/>
            </w:tcBorders>
          </w:tcPr>
          <w:p w14:paraId="357467D1" w14:textId="77777777" w:rsidR="00967C9F" w:rsidRDefault="00967C9F" w:rsidP="009E6D80">
            <w:pPr>
              <w:spacing w:before="100" w:beforeAutospacing="1"/>
              <w:rPr>
                <w:rFonts w:cstheme="minorHAnsi"/>
              </w:rPr>
            </w:pPr>
            <w:r>
              <w:rPr>
                <w:rFonts w:cstheme="minorHAnsi"/>
              </w:rPr>
              <w:t xml:space="preserve">Follow up </w:t>
            </w:r>
            <w:proofErr w:type="spellStart"/>
            <w:r>
              <w:rPr>
                <w:rFonts w:cstheme="minorHAnsi"/>
              </w:rPr>
              <w:t>ext</w:t>
            </w:r>
            <w:proofErr w:type="spellEnd"/>
            <w:r>
              <w:rPr>
                <w:rFonts w:cstheme="minorHAnsi"/>
              </w:rPr>
              <w:t xml:space="preserve"> of time 2036</w:t>
            </w:r>
          </w:p>
        </w:tc>
      </w:tr>
      <w:tr w:rsidR="00967C9F" w:rsidRPr="00FA7F72" w14:paraId="2980ADA7" w14:textId="77777777" w:rsidTr="009E6D80">
        <w:tc>
          <w:tcPr>
            <w:tcW w:w="1070" w:type="dxa"/>
            <w:tcBorders>
              <w:top w:val="single" w:sz="4" w:space="0" w:color="auto"/>
              <w:left w:val="single" w:sz="4" w:space="0" w:color="auto"/>
              <w:bottom w:val="single" w:sz="4" w:space="0" w:color="auto"/>
              <w:right w:val="single" w:sz="4" w:space="0" w:color="auto"/>
            </w:tcBorders>
          </w:tcPr>
          <w:p w14:paraId="47CE887B" w14:textId="77777777" w:rsidR="00967C9F" w:rsidRDefault="00967C9F" w:rsidP="009E6D80">
            <w:pPr>
              <w:spacing w:before="100" w:beforeAutospacing="1"/>
              <w:rPr>
                <w:rFonts w:cstheme="minorHAnsi"/>
              </w:rPr>
            </w:pPr>
            <w:r>
              <w:rPr>
                <w:rFonts w:cstheme="minorHAnsi"/>
              </w:rPr>
              <w:lastRenderedPageBreak/>
              <w:t>31/10/18</w:t>
            </w:r>
          </w:p>
        </w:tc>
        <w:tc>
          <w:tcPr>
            <w:tcW w:w="2749" w:type="dxa"/>
            <w:tcBorders>
              <w:top w:val="single" w:sz="4" w:space="0" w:color="auto"/>
              <w:left w:val="single" w:sz="4" w:space="0" w:color="auto"/>
              <w:bottom w:val="single" w:sz="4" w:space="0" w:color="auto"/>
              <w:right w:val="single" w:sz="4" w:space="0" w:color="auto"/>
            </w:tcBorders>
          </w:tcPr>
          <w:p w14:paraId="5956BA69" w14:textId="77777777" w:rsidR="00967C9F" w:rsidRDefault="00967C9F" w:rsidP="009E6D80">
            <w:pPr>
              <w:spacing w:before="100" w:beforeAutospacing="1"/>
              <w:rPr>
                <w:rFonts w:cstheme="minorHAnsi"/>
              </w:rPr>
            </w:pPr>
            <w:r>
              <w:rPr>
                <w:rFonts w:cstheme="minorHAnsi"/>
              </w:rPr>
              <w:t xml:space="preserve">MS to Jacky Barker </w:t>
            </w:r>
          </w:p>
        </w:tc>
        <w:tc>
          <w:tcPr>
            <w:tcW w:w="5197" w:type="dxa"/>
            <w:tcBorders>
              <w:top w:val="single" w:sz="4" w:space="0" w:color="auto"/>
              <w:left w:val="single" w:sz="4" w:space="0" w:color="auto"/>
              <w:bottom w:val="single" w:sz="4" w:space="0" w:color="auto"/>
              <w:right w:val="single" w:sz="4" w:space="0" w:color="auto"/>
            </w:tcBorders>
          </w:tcPr>
          <w:p w14:paraId="6F3A4547" w14:textId="77777777" w:rsidR="00967C9F" w:rsidRDefault="00967C9F" w:rsidP="009E6D80">
            <w:pPr>
              <w:spacing w:before="100" w:beforeAutospacing="1"/>
              <w:rPr>
                <w:rFonts w:cstheme="minorHAnsi"/>
              </w:rPr>
            </w:pPr>
            <w:r>
              <w:rPr>
                <w:rFonts w:cstheme="minorHAnsi"/>
              </w:rPr>
              <w:t>Thank you Planning forum</w:t>
            </w:r>
          </w:p>
        </w:tc>
      </w:tr>
      <w:tr w:rsidR="00967C9F" w:rsidRPr="00FA7F72" w14:paraId="4C5489EC" w14:textId="77777777" w:rsidTr="009E6D80">
        <w:tc>
          <w:tcPr>
            <w:tcW w:w="1070" w:type="dxa"/>
            <w:tcBorders>
              <w:top w:val="single" w:sz="4" w:space="0" w:color="auto"/>
              <w:left w:val="single" w:sz="4" w:space="0" w:color="auto"/>
              <w:bottom w:val="single" w:sz="4" w:space="0" w:color="auto"/>
              <w:right w:val="single" w:sz="4" w:space="0" w:color="auto"/>
            </w:tcBorders>
          </w:tcPr>
          <w:p w14:paraId="4892B90F" w14:textId="77777777" w:rsidR="00967C9F" w:rsidRDefault="00967C9F" w:rsidP="009E6D80">
            <w:pPr>
              <w:spacing w:before="100" w:beforeAutospacing="1"/>
              <w:rPr>
                <w:rFonts w:cstheme="minorHAnsi"/>
              </w:rPr>
            </w:pPr>
            <w:r>
              <w:rPr>
                <w:rFonts w:cstheme="minorHAnsi"/>
              </w:rPr>
              <w:t>5/11/18</w:t>
            </w:r>
          </w:p>
        </w:tc>
        <w:tc>
          <w:tcPr>
            <w:tcW w:w="2749" w:type="dxa"/>
            <w:tcBorders>
              <w:top w:val="single" w:sz="4" w:space="0" w:color="auto"/>
              <w:left w:val="single" w:sz="4" w:space="0" w:color="auto"/>
              <w:bottom w:val="single" w:sz="4" w:space="0" w:color="auto"/>
              <w:right w:val="single" w:sz="4" w:space="0" w:color="auto"/>
            </w:tcBorders>
          </w:tcPr>
          <w:p w14:paraId="3FD242AD" w14:textId="77777777" w:rsidR="00967C9F" w:rsidRDefault="00967C9F" w:rsidP="009E6D80">
            <w:pPr>
              <w:spacing w:before="100" w:beforeAutospacing="1"/>
              <w:rPr>
                <w:rFonts w:cstheme="minorHAnsi"/>
              </w:rPr>
            </w:pPr>
            <w:r>
              <w:rPr>
                <w:rFonts w:cstheme="minorHAnsi"/>
              </w:rPr>
              <w:t xml:space="preserve">GCA to M Mc Donald </w:t>
            </w:r>
          </w:p>
        </w:tc>
        <w:tc>
          <w:tcPr>
            <w:tcW w:w="5197" w:type="dxa"/>
            <w:tcBorders>
              <w:top w:val="single" w:sz="4" w:space="0" w:color="auto"/>
              <w:left w:val="single" w:sz="4" w:space="0" w:color="auto"/>
              <w:bottom w:val="single" w:sz="4" w:space="0" w:color="auto"/>
              <w:right w:val="single" w:sz="4" w:space="0" w:color="auto"/>
            </w:tcBorders>
          </w:tcPr>
          <w:p w14:paraId="0054B29B" w14:textId="77777777" w:rsidR="00967C9F" w:rsidRDefault="00967C9F" w:rsidP="009E6D80">
            <w:pPr>
              <w:spacing w:before="100" w:beforeAutospacing="1"/>
              <w:rPr>
                <w:rFonts w:cstheme="minorHAnsi"/>
              </w:rPr>
            </w:pPr>
            <w:r>
              <w:rPr>
                <w:rFonts w:cstheme="minorHAnsi"/>
              </w:rPr>
              <w:t xml:space="preserve">Follow up </w:t>
            </w:r>
            <w:proofErr w:type="spellStart"/>
            <w:r>
              <w:rPr>
                <w:rFonts w:cstheme="minorHAnsi"/>
              </w:rPr>
              <w:t>ext</w:t>
            </w:r>
            <w:proofErr w:type="spellEnd"/>
            <w:r>
              <w:rPr>
                <w:rFonts w:cstheme="minorHAnsi"/>
              </w:rPr>
              <w:t xml:space="preserve"> of time 2036</w:t>
            </w:r>
          </w:p>
        </w:tc>
      </w:tr>
      <w:tr w:rsidR="00967C9F" w:rsidRPr="00FA7F72" w14:paraId="1AA9E08B" w14:textId="77777777" w:rsidTr="009E6D80">
        <w:tc>
          <w:tcPr>
            <w:tcW w:w="1070" w:type="dxa"/>
            <w:tcBorders>
              <w:top w:val="single" w:sz="4" w:space="0" w:color="auto"/>
              <w:left w:val="single" w:sz="4" w:space="0" w:color="auto"/>
              <w:bottom w:val="single" w:sz="4" w:space="0" w:color="auto"/>
              <w:right w:val="single" w:sz="4" w:space="0" w:color="auto"/>
            </w:tcBorders>
          </w:tcPr>
          <w:p w14:paraId="623C039E" w14:textId="77777777" w:rsidR="00967C9F" w:rsidRDefault="00967C9F" w:rsidP="009E6D80">
            <w:pPr>
              <w:spacing w:before="100" w:beforeAutospacing="1"/>
              <w:rPr>
                <w:rFonts w:cstheme="minorHAnsi"/>
              </w:rPr>
            </w:pPr>
            <w:r>
              <w:rPr>
                <w:rFonts w:cstheme="minorHAnsi"/>
              </w:rPr>
              <w:t>12/11/18</w:t>
            </w:r>
          </w:p>
        </w:tc>
        <w:tc>
          <w:tcPr>
            <w:tcW w:w="2749" w:type="dxa"/>
            <w:tcBorders>
              <w:top w:val="single" w:sz="4" w:space="0" w:color="auto"/>
              <w:left w:val="single" w:sz="4" w:space="0" w:color="auto"/>
              <w:bottom w:val="single" w:sz="4" w:space="0" w:color="auto"/>
              <w:right w:val="single" w:sz="4" w:space="0" w:color="auto"/>
            </w:tcBorders>
          </w:tcPr>
          <w:p w14:paraId="3363A74E" w14:textId="77777777" w:rsidR="00967C9F" w:rsidRDefault="00967C9F" w:rsidP="009E6D80">
            <w:pPr>
              <w:spacing w:before="100" w:beforeAutospacing="1"/>
              <w:rPr>
                <w:rFonts w:cstheme="minorHAnsi"/>
              </w:rPr>
            </w:pPr>
            <w:r>
              <w:rPr>
                <w:rFonts w:cstheme="minorHAnsi"/>
              </w:rPr>
              <w:t>GCA to LCC Councillors</w:t>
            </w:r>
          </w:p>
        </w:tc>
        <w:tc>
          <w:tcPr>
            <w:tcW w:w="5197" w:type="dxa"/>
            <w:tcBorders>
              <w:top w:val="single" w:sz="4" w:space="0" w:color="auto"/>
              <w:left w:val="single" w:sz="4" w:space="0" w:color="auto"/>
              <w:bottom w:val="single" w:sz="4" w:space="0" w:color="auto"/>
              <w:right w:val="single" w:sz="4" w:space="0" w:color="auto"/>
            </w:tcBorders>
          </w:tcPr>
          <w:p w14:paraId="11162C30" w14:textId="77777777" w:rsidR="00967C9F" w:rsidRDefault="00967C9F" w:rsidP="009E6D80">
            <w:pPr>
              <w:spacing w:before="100" w:beforeAutospacing="1"/>
              <w:rPr>
                <w:rFonts w:cstheme="minorHAnsi"/>
              </w:rPr>
            </w:pPr>
            <w:r>
              <w:rPr>
                <w:rFonts w:cstheme="minorHAnsi"/>
              </w:rPr>
              <w:t>Ext of time 2036</w:t>
            </w:r>
          </w:p>
        </w:tc>
      </w:tr>
      <w:tr w:rsidR="00967C9F" w:rsidRPr="00FA7F72" w14:paraId="1F9EF5E6" w14:textId="77777777" w:rsidTr="009E6D80">
        <w:tc>
          <w:tcPr>
            <w:tcW w:w="1070" w:type="dxa"/>
            <w:tcBorders>
              <w:top w:val="single" w:sz="4" w:space="0" w:color="auto"/>
              <w:left w:val="single" w:sz="4" w:space="0" w:color="auto"/>
              <w:bottom w:val="single" w:sz="4" w:space="0" w:color="auto"/>
              <w:right w:val="single" w:sz="4" w:space="0" w:color="auto"/>
            </w:tcBorders>
          </w:tcPr>
          <w:p w14:paraId="0217E355" w14:textId="77777777" w:rsidR="00967C9F" w:rsidRPr="00FA7F72" w:rsidRDefault="00967C9F" w:rsidP="009E6D80">
            <w:pPr>
              <w:spacing w:before="100" w:beforeAutospacing="1"/>
              <w:rPr>
                <w:rFonts w:cstheme="minorHAnsi"/>
              </w:rPr>
            </w:pPr>
            <w:r>
              <w:rPr>
                <w:rFonts w:cstheme="minorHAnsi"/>
              </w:rPr>
              <w:t>15/11/18</w:t>
            </w:r>
          </w:p>
        </w:tc>
        <w:tc>
          <w:tcPr>
            <w:tcW w:w="2749" w:type="dxa"/>
            <w:tcBorders>
              <w:top w:val="single" w:sz="4" w:space="0" w:color="auto"/>
              <w:left w:val="single" w:sz="4" w:space="0" w:color="auto"/>
              <w:bottom w:val="single" w:sz="4" w:space="0" w:color="auto"/>
              <w:right w:val="single" w:sz="4" w:space="0" w:color="auto"/>
            </w:tcBorders>
          </w:tcPr>
          <w:p w14:paraId="6978D525" w14:textId="77777777" w:rsidR="00967C9F" w:rsidRPr="00FA7F72" w:rsidRDefault="00967C9F" w:rsidP="009E6D80">
            <w:pPr>
              <w:spacing w:before="100" w:beforeAutospacing="1"/>
              <w:rPr>
                <w:rFonts w:cstheme="minorHAnsi"/>
              </w:rPr>
            </w:pPr>
            <w:r>
              <w:rPr>
                <w:rFonts w:cstheme="minorHAnsi"/>
              </w:rPr>
              <w:t>MS to Syd North Planning</w:t>
            </w:r>
          </w:p>
        </w:tc>
        <w:tc>
          <w:tcPr>
            <w:tcW w:w="5197" w:type="dxa"/>
            <w:tcBorders>
              <w:top w:val="single" w:sz="4" w:space="0" w:color="auto"/>
              <w:left w:val="single" w:sz="4" w:space="0" w:color="auto"/>
              <w:bottom w:val="single" w:sz="4" w:space="0" w:color="auto"/>
              <w:right w:val="single" w:sz="4" w:space="0" w:color="auto"/>
            </w:tcBorders>
          </w:tcPr>
          <w:p w14:paraId="5B95DF28" w14:textId="77777777" w:rsidR="00967C9F" w:rsidRPr="00FA7F72" w:rsidRDefault="00967C9F" w:rsidP="009E6D80">
            <w:pPr>
              <w:spacing w:before="100" w:beforeAutospacing="1"/>
              <w:rPr>
                <w:rFonts w:cstheme="minorHAnsi"/>
              </w:rPr>
            </w:pPr>
            <w:r>
              <w:rPr>
                <w:rFonts w:cstheme="minorHAnsi"/>
              </w:rPr>
              <w:t>Hearing date 88 Christie St</w:t>
            </w:r>
          </w:p>
        </w:tc>
      </w:tr>
      <w:tr w:rsidR="00967C9F" w:rsidRPr="00FA7F72" w14:paraId="09127109" w14:textId="77777777" w:rsidTr="009E6D80">
        <w:tc>
          <w:tcPr>
            <w:tcW w:w="1070" w:type="dxa"/>
            <w:tcBorders>
              <w:top w:val="single" w:sz="4" w:space="0" w:color="auto"/>
              <w:left w:val="single" w:sz="4" w:space="0" w:color="auto"/>
              <w:bottom w:val="single" w:sz="4" w:space="0" w:color="auto"/>
              <w:right w:val="single" w:sz="4" w:space="0" w:color="auto"/>
            </w:tcBorders>
          </w:tcPr>
          <w:p w14:paraId="304C2F67" w14:textId="77777777" w:rsidR="00967C9F" w:rsidRDefault="00967C9F" w:rsidP="009E6D80">
            <w:pPr>
              <w:spacing w:before="100" w:beforeAutospacing="1"/>
              <w:rPr>
                <w:rFonts w:cstheme="minorHAnsi"/>
              </w:rPr>
            </w:pPr>
            <w:r>
              <w:rPr>
                <w:rFonts w:cstheme="minorHAnsi"/>
              </w:rPr>
              <w:t>22/11/18</w:t>
            </w:r>
          </w:p>
        </w:tc>
        <w:tc>
          <w:tcPr>
            <w:tcW w:w="2749" w:type="dxa"/>
            <w:tcBorders>
              <w:top w:val="single" w:sz="4" w:space="0" w:color="auto"/>
              <w:left w:val="single" w:sz="4" w:space="0" w:color="auto"/>
              <w:bottom w:val="single" w:sz="4" w:space="0" w:color="auto"/>
              <w:right w:val="single" w:sz="4" w:space="0" w:color="auto"/>
            </w:tcBorders>
          </w:tcPr>
          <w:p w14:paraId="75C35AC1" w14:textId="77777777" w:rsidR="00967C9F" w:rsidRDefault="00967C9F" w:rsidP="009E6D80">
            <w:pPr>
              <w:spacing w:before="100" w:beforeAutospacing="1"/>
              <w:rPr>
                <w:rFonts w:cstheme="minorHAnsi"/>
              </w:rPr>
            </w:pPr>
            <w:r>
              <w:rPr>
                <w:rFonts w:cstheme="minorHAnsi"/>
              </w:rPr>
              <w:t xml:space="preserve">GCA to </w:t>
            </w:r>
            <w:proofErr w:type="spellStart"/>
            <w:r>
              <w:rPr>
                <w:rFonts w:cstheme="minorHAnsi"/>
              </w:rPr>
              <w:t>DoP</w:t>
            </w:r>
            <w:proofErr w:type="spellEnd"/>
            <w:r>
              <w:rPr>
                <w:rFonts w:cstheme="minorHAnsi"/>
              </w:rPr>
              <w:t xml:space="preserve"> </w:t>
            </w:r>
          </w:p>
        </w:tc>
        <w:tc>
          <w:tcPr>
            <w:tcW w:w="5197" w:type="dxa"/>
            <w:tcBorders>
              <w:top w:val="single" w:sz="4" w:space="0" w:color="auto"/>
              <w:left w:val="single" w:sz="4" w:space="0" w:color="auto"/>
              <w:bottom w:val="single" w:sz="4" w:space="0" w:color="auto"/>
              <w:right w:val="single" w:sz="4" w:space="0" w:color="auto"/>
            </w:tcBorders>
          </w:tcPr>
          <w:p w14:paraId="627DA43C" w14:textId="77777777" w:rsidR="00967C9F" w:rsidRDefault="00967C9F" w:rsidP="009E6D80">
            <w:pPr>
              <w:spacing w:before="100" w:beforeAutospacing="1"/>
              <w:rPr>
                <w:rFonts w:cstheme="minorHAnsi"/>
              </w:rPr>
            </w:pPr>
            <w:r>
              <w:rPr>
                <w:rFonts w:cstheme="minorHAnsi"/>
              </w:rPr>
              <w:t>Meeting request SLS IPC</w:t>
            </w:r>
          </w:p>
        </w:tc>
      </w:tr>
      <w:tr w:rsidR="00967C9F" w:rsidRPr="00FA7F72" w14:paraId="5CC95657" w14:textId="77777777" w:rsidTr="009E6D80">
        <w:tc>
          <w:tcPr>
            <w:tcW w:w="1070" w:type="dxa"/>
            <w:tcBorders>
              <w:top w:val="single" w:sz="4" w:space="0" w:color="auto"/>
              <w:left w:val="single" w:sz="4" w:space="0" w:color="auto"/>
              <w:bottom w:val="single" w:sz="4" w:space="0" w:color="auto"/>
              <w:right w:val="single" w:sz="4" w:space="0" w:color="auto"/>
            </w:tcBorders>
          </w:tcPr>
          <w:p w14:paraId="23871494" w14:textId="77777777" w:rsidR="00967C9F" w:rsidRDefault="00967C9F" w:rsidP="009E6D80">
            <w:pPr>
              <w:spacing w:before="100" w:beforeAutospacing="1"/>
              <w:rPr>
                <w:rFonts w:cstheme="minorHAnsi"/>
              </w:rPr>
            </w:pPr>
            <w:r>
              <w:rPr>
                <w:rFonts w:cstheme="minorHAnsi"/>
              </w:rPr>
              <w:t>22/11/18</w:t>
            </w:r>
          </w:p>
        </w:tc>
        <w:tc>
          <w:tcPr>
            <w:tcW w:w="2749" w:type="dxa"/>
            <w:tcBorders>
              <w:top w:val="single" w:sz="4" w:space="0" w:color="auto"/>
              <w:left w:val="single" w:sz="4" w:space="0" w:color="auto"/>
              <w:bottom w:val="single" w:sz="4" w:space="0" w:color="auto"/>
              <w:right w:val="single" w:sz="4" w:space="0" w:color="auto"/>
            </w:tcBorders>
          </w:tcPr>
          <w:p w14:paraId="102D2EFC" w14:textId="77777777" w:rsidR="00967C9F" w:rsidRDefault="00967C9F" w:rsidP="009E6D80">
            <w:pPr>
              <w:spacing w:before="100" w:beforeAutospacing="1"/>
              <w:rPr>
                <w:rFonts w:cstheme="minorHAnsi"/>
              </w:rPr>
            </w:pPr>
            <w:r>
              <w:rPr>
                <w:rFonts w:cstheme="minorHAnsi"/>
              </w:rPr>
              <w:t>GCA to Melinda Pavey MP</w:t>
            </w:r>
          </w:p>
        </w:tc>
        <w:tc>
          <w:tcPr>
            <w:tcW w:w="5197" w:type="dxa"/>
            <w:tcBorders>
              <w:top w:val="single" w:sz="4" w:space="0" w:color="auto"/>
              <w:left w:val="single" w:sz="4" w:space="0" w:color="auto"/>
              <w:bottom w:val="single" w:sz="4" w:space="0" w:color="auto"/>
              <w:right w:val="single" w:sz="4" w:space="0" w:color="auto"/>
            </w:tcBorders>
          </w:tcPr>
          <w:p w14:paraId="30703C62" w14:textId="77777777" w:rsidR="00967C9F" w:rsidRDefault="00967C9F" w:rsidP="009E6D80">
            <w:pPr>
              <w:spacing w:before="100" w:beforeAutospacing="1"/>
              <w:rPr>
                <w:rFonts w:cstheme="minorHAnsi"/>
              </w:rPr>
            </w:pPr>
            <w:r>
              <w:rPr>
                <w:rFonts w:cstheme="minorHAnsi"/>
              </w:rPr>
              <w:t>Viva Sydney Ports</w:t>
            </w:r>
          </w:p>
        </w:tc>
      </w:tr>
      <w:tr w:rsidR="00967C9F" w:rsidRPr="00FA7F72" w14:paraId="303D9F62" w14:textId="77777777" w:rsidTr="009E6D80">
        <w:tc>
          <w:tcPr>
            <w:tcW w:w="1070" w:type="dxa"/>
            <w:tcBorders>
              <w:top w:val="single" w:sz="4" w:space="0" w:color="auto"/>
              <w:left w:val="single" w:sz="4" w:space="0" w:color="auto"/>
              <w:bottom w:val="single" w:sz="4" w:space="0" w:color="auto"/>
              <w:right w:val="single" w:sz="4" w:space="0" w:color="auto"/>
            </w:tcBorders>
          </w:tcPr>
          <w:p w14:paraId="3302202C" w14:textId="77777777" w:rsidR="00967C9F" w:rsidRDefault="00967C9F" w:rsidP="009E6D80">
            <w:pPr>
              <w:spacing w:before="100" w:beforeAutospacing="1"/>
              <w:rPr>
                <w:rFonts w:cstheme="minorHAnsi"/>
              </w:rPr>
            </w:pPr>
            <w:r>
              <w:rPr>
                <w:rFonts w:cstheme="minorHAnsi"/>
              </w:rPr>
              <w:t>22/11/18</w:t>
            </w:r>
          </w:p>
        </w:tc>
        <w:tc>
          <w:tcPr>
            <w:tcW w:w="2749" w:type="dxa"/>
            <w:tcBorders>
              <w:top w:val="single" w:sz="4" w:space="0" w:color="auto"/>
              <w:left w:val="single" w:sz="4" w:space="0" w:color="auto"/>
              <w:bottom w:val="single" w:sz="4" w:space="0" w:color="auto"/>
              <w:right w:val="single" w:sz="4" w:space="0" w:color="auto"/>
            </w:tcBorders>
          </w:tcPr>
          <w:p w14:paraId="73990648" w14:textId="77777777" w:rsidR="00967C9F" w:rsidRDefault="00967C9F" w:rsidP="009E6D80">
            <w:pPr>
              <w:spacing w:before="100" w:beforeAutospacing="1"/>
              <w:rPr>
                <w:rFonts w:cstheme="minorHAnsi"/>
              </w:rPr>
            </w:pPr>
            <w:r>
              <w:rPr>
                <w:rFonts w:cstheme="minorHAnsi"/>
              </w:rPr>
              <w:t>GCA to A Roberts</w:t>
            </w:r>
          </w:p>
        </w:tc>
        <w:tc>
          <w:tcPr>
            <w:tcW w:w="5197" w:type="dxa"/>
            <w:tcBorders>
              <w:top w:val="single" w:sz="4" w:space="0" w:color="auto"/>
              <w:left w:val="single" w:sz="4" w:space="0" w:color="auto"/>
              <w:bottom w:val="single" w:sz="4" w:space="0" w:color="auto"/>
              <w:right w:val="single" w:sz="4" w:space="0" w:color="auto"/>
            </w:tcBorders>
          </w:tcPr>
          <w:p w14:paraId="5092F13D" w14:textId="77777777" w:rsidR="00967C9F" w:rsidRDefault="00967C9F" w:rsidP="009E6D80">
            <w:pPr>
              <w:spacing w:before="100" w:beforeAutospacing="1"/>
              <w:rPr>
                <w:rFonts w:cstheme="minorHAnsi"/>
              </w:rPr>
            </w:pPr>
            <w:r>
              <w:rPr>
                <w:rFonts w:cstheme="minorHAnsi"/>
              </w:rPr>
              <w:t>Copy letter Melinda Pavey Viva</w:t>
            </w:r>
          </w:p>
        </w:tc>
      </w:tr>
      <w:tr w:rsidR="00967C9F" w:rsidRPr="00FA7F72" w14:paraId="30649E11" w14:textId="77777777" w:rsidTr="009E6D80">
        <w:tc>
          <w:tcPr>
            <w:tcW w:w="1070" w:type="dxa"/>
            <w:tcBorders>
              <w:top w:val="single" w:sz="4" w:space="0" w:color="auto"/>
              <w:left w:val="single" w:sz="4" w:space="0" w:color="auto"/>
              <w:bottom w:val="single" w:sz="4" w:space="0" w:color="auto"/>
              <w:right w:val="single" w:sz="4" w:space="0" w:color="auto"/>
            </w:tcBorders>
          </w:tcPr>
          <w:p w14:paraId="47182D7F" w14:textId="77777777" w:rsidR="00967C9F" w:rsidRDefault="00967C9F" w:rsidP="009E6D80">
            <w:pPr>
              <w:spacing w:before="100" w:beforeAutospacing="1"/>
              <w:rPr>
                <w:rFonts w:cstheme="minorHAnsi"/>
              </w:rPr>
            </w:pPr>
            <w:r>
              <w:rPr>
                <w:rFonts w:cstheme="minorHAnsi"/>
              </w:rPr>
              <w:t>22/11/2018</w:t>
            </w:r>
          </w:p>
        </w:tc>
        <w:tc>
          <w:tcPr>
            <w:tcW w:w="2749" w:type="dxa"/>
            <w:tcBorders>
              <w:top w:val="single" w:sz="4" w:space="0" w:color="auto"/>
              <w:left w:val="single" w:sz="4" w:space="0" w:color="auto"/>
              <w:bottom w:val="single" w:sz="4" w:space="0" w:color="auto"/>
              <w:right w:val="single" w:sz="4" w:space="0" w:color="auto"/>
            </w:tcBorders>
          </w:tcPr>
          <w:p w14:paraId="05963223" w14:textId="77777777" w:rsidR="00967C9F" w:rsidRDefault="00967C9F" w:rsidP="009E6D80">
            <w:pPr>
              <w:spacing w:before="100" w:beforeAutospacing="1"/>
              <w:rPr>
                <w:rFonts w:cstheme="minorHAnsi"/>
              </w:rPr>
            </w:pPr>
            <w:r>
              <w:rPr>
                <w:rFonts w:cstheme="minorHAnsi"/>
              </w:rPr>
              <w:t xml:space="preserve">GCA to M McDonald </w:t>
            </w:r>
            <w:proofErr w:type="spellStart"/>
            <w:r>
              <w:rPr>
                <w:rFonts w:cstheme="minorHAnsi"/>
              </w:rPr>
              <w:t>DoP</w:t>
            </w:r>
            <w:proofErr w:type="spellEnd"/>
            <w:r>
              <w:rPr>
                <w:rFonts w:cstheme="minorHAnsi"/>
              </w:rPr>
              <w:t xml:space="preserve"> </w:t>
            </w:r>
          </w:p>
        </w:tc>
        <w:tc>
          <w:tcPr>
            <w:tcW w:w="5197" w:type="dxa"/>
            <w:tcBorders>
              <w:top w:val="single" w:sz="4" w:space="0" w:color="auto"/>
              <w:left w:val="single" w:sz="4" w:space="0" w:color="auto"/>
              <w:bottom w:val="single" w:sz="4" w:space="0" w:color="auto"/>
              <w:right w:val="single" w:sz="4" w:space="0" w:color="auto"/>
            </w:tcBorders>
          </w:tcPr>
          <w:p w14:paraId="6E0E29C0" w14:textId="77777777" w:rsidR="00967C9F" w:rsidRDefault="00967C9F" w:rsidP="009E6D80">
            <w:pPr>
              <w:spacing w:before="100" w:beforeAutospacing="1"/>
              <w:rPr>
                <w:rFonts w:cstheme="minorHAnsi"/>
              </w:rPr>
            </w:pPr>
            <w:r>
              <w:rPr>
                <w:rFonts w:cstheme="minorHAnsi"/>
              </w:rPr>
              <w:t>IPC Terms of Reference</w:t>
            </w:r>
          </w:p>
        </w:tc>
      </w:tr>
      <w:tr w:rsidR="00967C9F" w:rsidRPr="00FA7F72" w14:paraId="6B07A8A2" w14:textId="77777777" w:rsidTr="009E6D80">
        <w:tc>
          <w:tcPr>
            <w:tcW w:w="1070" w:type="dxa"/>
            <w:tcBorders>
              <w:top w:val="single" w:sz="4" w:space="0" w:color="auto"/>
              <w:left w:val="single" w:sz="4" w:space="0" w:color="auto"/>
              <w:bottom w:val="single" w:sz="4" w:space="0" w:color="auto"/>
              <w:right w:val="single" w:sz="4" w:space="0" w:color="auto"/>
            </w:tcBorders>
          </w:tcPr>
          <w:p w14:paraId="1F10BAA2" w14:textId="77777777" w:rsidR="00967C9F" w:rsidRDefault="00967C9F" w:rsidP="009E6D80">
            <w:pPr>
              <w:spacing w:before="100" w:beforeAutospacing="1"/>
              <w:rPr>
                <w:rFonts w:cstheme="minorHAnsi"/>
              </w:rPr>
            </w:pPr>
            <w:r>
              <w:rPr>
                <w:rFonts w:cstheme="minorHAnsi"/>
              </w:rPr>
              <w:t>24/11/18</w:t>
            </w:r>
          </w:p>
        </w:tc>
        <w:tc>
          <w:tcPr>
            <w:tcW w:w="2749" w:type="dxa"/>
            <w:tcBorders>
              <w:top w:val="single" w:sz="4" w:space="0" w:color="auto"/>
              <w:left w:val="single" w:sz="4" w:space="0" w:color="auto"/>
              <w:bottom w:val="single" w:sz="4" w:space="0" w:color="auto"/>
              <w:right w:val="single" w:sz="4" w:space="0" w:color="auto"/>
            </w:tcBorders>
          </w:tcPr>
          <w:p w14:paraId="5FD4A520" w14:textId="77777777" w:rsidR="00967C9F" w:rsidRDefault="00967C9F" w:rsidP="009E6D80">
            <w:pPr>
              <w:spacing w:before="100" w:beforeAutospacing="1"/>
              <w:rPr>
                <w:rFonts w:cstheme="minorHAnsi"/>
              </w:rPr>
            </w:pPr>
            <w:r>
              <w:rPr>
                <w:rFonts w:cstheme="minorHAnsi"/>
              </w:rPr>
              <w:t xml:space="preserve">GCA to E Klaic </w:t>
            </w:r>
            <w:proofErr w:type="spellStart"/>
            <w:r>
              <w:rPr>
                <w:rFonts w:cstheme="minorHAnsi"/>
              </w:rPr>
              <w:t>DoP</w:t>
            </w:r>
            <w:proofErr w:type="spellEnd"/>
          </w:p>
        </w:tc>
        <w:tc>
          <w:tcPr>
            <w:tcW w:w="5197" w:type="dxa"/>
            <w:tcBorders>
              <w:top w:val="single" w:sz="4" w:space="0" w:color="auto"/>
              <w:left w:val="single" w:sz="4" w:space="0" w:color="auto"/>
              <w:bottom w:val="single" w:sz="4" w:space="0" w:color="auto"/>
              <w:right w:val="single" w:sz="4" w:space="0" w:color="auto"/>
            </w:tcBorders>
          </w:tcPr>
          <w:p w14:paraId="7BCFB961" w14:textId="77777777" w:rsidR="00967C9F" w:rsidRDefault="00967C9F" w:rsidP="009E6D80">
            <w:pPr>
              <w:spacing w:before="100" w:beforeAutospacing="1"/>
              <w:rPr>
                <w:rFonts w:cstheme="minorHAnsi"/>
              </w:rPr>
            </w:pPr>
            <w:r>
              <w:rPr>
                <w:rFonts w:cstheme="minorHAnsi"/>
              </w:rPr>
              <w:t xml:space="preserve">IPC </w:t>
            </w:r>
            <w:proofErr w:type="spellStart"/>
            <w:r>
              <w:rPr>
                <w:rFonts w:cstheme="minorHAnsi"/>
              </w:rPr>
              <w:t>clarifiction</w:t>
            </w:r>
            <w:proofErr w:type="spellEnd"/>
          </w:p>
        </w:tc>
      </w:tr>
      <w:tr w:rsidR="00967C9F" w:rsidRPr="00FA7F72" w14:paraId="2357D977" w14:textId="77777777" w:rsidTr="009E6D80">
        <w:tc>
          <w:tcPr>
            <w:tcW w:w="1070" w:type="dxa"/>
            <w:tcBorders>
              <w:top w:val="single" w:sz="4" w:space="0" w:color="auto"/>
              <w:left w:val="single" w:sz="4" w:space="0" w:color="auto"/>
              <w:bottom w:val="single" w:sz="4" w:space="0" w:color="auto"/>
              <w:right w:val="single" w:sz="4" w:space="0" w:color="auto"/>
            </w:tcBorders>
          </w:tcPr>
          <w:p w14:paraId="1FDD4C5C" w14:textId="77777777" w:rsidR="00967C9F" w:rsidRDefault="00967C9F" w:rsidP="009E6D80">
            <w:pPr>
              <w:spacing w:before="100" w:beforeAutospacing="1"/>
              <w:rPr>
                <w:rFonts w:cstheme="minorHAnsi"/>
              </w:rPr>
            </w:pPr>
            <w:r>
              <w:rPr>
                <w:rFonts w:cstheme="minorHAnsi"/>
              </w:rPr>
              <w:t>26/11/18</w:t>
            </w:r>
          </w:p>
        </w:tc>
        <w:tc>
          <w:tcPr>
            <w:tcW w:w="2749" w:type="dxa"/>
            <w:tcBorders>
              <w:top w:val="single" w:sz="4" w:space="0" w:color="auto"/>
              <w:left w:val="single" w:sz="4" w:space="0" w:color="auto"/>
              <w:bottom w:val="single" w:sz="4" w:space="0" w:color="auto"/>
              <w:right w:val="single" w:sz="4" w:space="0" w:color="auto"/>
            </w:tcBorders>
          </w:tcPr>
          <w:p w14:paraId="07C7227E" w14:textId="77777777" w:rsidR="00967C9F" w:rsidRDefault="00967C9F" w:rsidP="009E6D80">
            <w:pPr>
              <w:spacing w:before="100" w:beforeAutospacing="1"/>
              <w:rPr>
                <w:rFonts w:cstheme="minorHAnsi"/>
              </w:rPr>
            </w:pPr>
            <w:r>
              <w:rPr>
                <w:rFonts w:cstheme="minorHAnsi"/>
              </w:rPr>
              <w:t>MS to Syd North Planning</w:t>
            </w:r>
          </w:p>
        </w:tc>
        <w:tc>
          <w:tcPr>
            <w:tcW w:w="5197" w:type="dxa"/>
            <w:tcBorders>
              <w:top w:val="single" w:sz="4" w:space="0" w:color="auto"/>
              <w:left w:val="single" w:sz="4" w:space="0" w:color="auto"/>
              <w:bottom w:val="single" w:sz="4" w:space="0" w:color="auto"/>
              <w:right w:val="single" w:sz="4" w:space="0" w:color="auto"/>
            </w:tcBorders>
          </w:tcPr>
          <w:p w14:paraId="7D82F0AB" w14:textId="77777777" w:rsidR="00967C9F" w:rsidRDefault="00967C9F" w:rsidP="009E6D80">
            <w:pPr>
              <w:spacing w:before="100" w:beforeAutospacing="1"/>
              <w:rPr>
                <w:rFonts w:cstheme="minorHAnsi"/>
              </w:rPr>
            </w:pPr>
            <w:r>
              <w:rPr>
                <w:rFonts w:cstheme="minorHAnsi"/>
              </w:rPr>
              <w:t>Register for hearing</w:t>
            </w:r>
          </w:p>
        </w:tc>
      </w:tr>
      <w:tr w:rsidR="00967C9F" w:rsidRPr="00FA7F72" w14:paraId="77A9BAAD" w14:textId="77777777" w:rsidTr="009E6D80">
        <w:tc>
          <w:tcPr>
            <w:tcW w:w="1070" w:type="dxa"/>
            <w:tcBorders>
              <w:top w:val="single" w:sz="4" w:space="0" w:color="auto"/>
              <w:left w:val="single" w:sz="4" w:space="0" w:color="auto"/>
              <w:bottom w:val="single" w:sz="4" w:space="0" w:color="auto"/>
              <w:right w:val="single" w:sz="4" w:space="0" w:color="auto"/>
            </w:tcBorders>
          </w:tcPr>
          <w:p w14:paraId="7C3E821E" w14:textId="77777777" w:rsidR="00967C9F" w:rsidRDefault="00967C9F" w:rsidP="009E6D80">
            <w:pPr>
              <w:spacing w:before="100" w:beforeAutospacing="1"/>
              <w:rPr>
                <w:rFonts w:cstheme="minorHAnsi"/>
              </w:rPr>
            </w:pPr>
            <w:r>
              <w:rPr>
                <w:rFonts w:cstheme="minorHAnsi"/>
              </w:rPr>
              <w:t>26/11/18</w:t>
            </w:r>
          </w:p>
        </w:tc>
        <w:tc>
          <w:tcPr>
            <w:tcW w:w="2749" w:type="dxa"/>
            <w:tcBorders>
              <w:top w:val="single" w:sz="4" w:space="0" w:color="auto"/>
              <w:left w:val="single" w:sz="4" w:space="0" w:color="auto"/>
              <w:bottom w:val="single" w:sz="4" w:space="0" w:color="auto"/>
              <w:right w:val="single" w:sz="4" w:space="0" w:color="auto"/>
            </w:tcBorders>
          </w:tcPr>
          <w:p w14:paraId="0512BB94" w14:textId="77777777" w:rsidR="00967C9F" w:rsidRDefault="00967C9F" w:rsidP="009E6D80">
            <w:pPr>
              <w:spacing w:before="100" w:beforeAutospacing="1"/>
              <w:rPr>
                <w:rFonts w:cstheme="minorHAnsi"/>
              </w:rPr>
            </w:pPr>
            <w:r>
              <w:rPr>
                <w:rFonts w:cstheme="minorHAnsi"/>
              </w:rPr>
              <w:t xml:space="preserve">MS to M McDonald </w:t>
            </w:r>
          </w:p>
        </w:tc>
        <w:tc>
          <w:tcPr>
            <w:tcW w:w="5197" w:type="dxa"/>
            <w:tcBorders>
              <w:top w:val="single" w:sz="4" w:space="0" w:color="auto"/>
              <w:left w:val="single" w:sz="4" w:space="0" w:color="auto"/>
              <w:bottom w:val="single" w:sz="4" w:space="0" w:color="auto"/>
              <w:right w:val="single" w:sz="4" w:space="0" w:color="auto"/>
            </w:tcBorders>
          </w:tcPr>
          <w:p w14:paraId="3AB2C7DA" w14:textId="77777777" w:rsidR="00967C9F" w:rsidRDefault="00967C9F" w:rsidP="009E6D80">
            <w:pPr>
              <w:spacing w:before="100" w:beforeAutospacing="1"/>
              <w:rPr>
                <w:rFonts w:cstheme="minorHAnsi"/>
              </w:rPr>
            </w:pPr>
            <w:r>
              <w:rPr>
                <w:rFonts w:cstheme="minorHAnsi"/>
              </w:rPr>
              <w:t>IPC review</w:t>
            </w:r>
          </w:p>
        </w:tc>
      </w:tr>
      <w:tr w:rsidR="00967C9F" w:rsidRPr="00FA7F72" w14:paraId="0F816AC7" w14:textId="77777777" w:rsidTr="009E6D80">
        <w:tc>
          <w:tcPr>
            <w:tcW w:w="1070" w:type="dxa"/>
            <w:tcBorders>
              <w:top w:val="single" w:sz="4" w:space="0" w:color="auto"/>
              <w:left w:val="single" w:sz="4" w:space="0" w:color="auto"/>
              <w:bottom w:val="single" w:sz="4" w:space="0" w:color="auto"/>
              <w:right w:val="single" w:sz="4" w:space="0" w:color="auto"/>
            </w:tcBorders>
          </w:tcPr>
          <w:p w14:paraId="456B7FCD" w14:textId="77777777" w:rsidR="00967C9F" w:rsidRDefault="00967C9F" w:rsidP="009E6D80">
            <w:pPr>
              <w:spacing w:before="100" w:beforeAutospacing="1"/>
              <w:rPr>
                <w:rFonts w:cstheme="minorHAnsi"/>
              </w:rPr>
            </w:pPr>
            <w:r>
              <w:rPr>
                <w:rFonts w:cstheme="minorHAnsi"/>
              </w:rPr>
              <w:t>28/11/18</w:t>
            </w:r>
          </w:p>
        </w:tc>
        <w:tc>
          <w:tcPr>
            <w:tcW w:w="2749" w:type="dxa"/>
            <w:tcBorders>
              <w:top w:val="single" w:sz="4" w:space="0" w:color="auto"/>
              <w:left w:val="single" w:sz="4" w:space="0" w:color="auto"/>
              <w:bottom w:val="single" w:sz="4" w:space="0" w:color="auto"/>
              <w:right w:val="single" w:sz="4" w:space="0" w:color="auto"/>
            </w:tcBorders>
          </w:tcPr>
          <w:p w14:paraId="4812A62D" w14:textId="77777777" w:rsidR="00967C9F" w:rsidRDefault="00967C9F" w:rsidP="009E6D80">
            <w:pPr>
              <w:spacing w:before="100" w:beforeAutospacing="1"/>
              <w:rPr>
                <w:rFonts w:cstheme="minorHAnsi"/>
              </w:rPr>
            </w:pPr>
          </w:p>
        </w:tc>
        <w:tc>
          <w:tcPr>
            <w:tcW w:w="5197" w:type="dxa"/>
            <w:tcBorders>
              <w:top w:val="single" w:sz="4" w:space="0" w:color="auto"/>
              <w:left w:val="single" w:sz="4" w:space="0" w:color="auto"/>
              <w:bottom w:val="single" w:sz="4" w:space="0" w:color="auto"/>
              <w:right w:val="single" w:sz="4" w:space="0" w:color="auto"/>
            </w:tcBorders>
          </w:tcPr>
          <w:p w14:paraId="0E7DE9DD" w14:textId="77777777" w:rsidR="00967C9F" w:rsidRDefault="00967C9F" w:rsidP="009E6D80">
            <w:pPr>
              <w:spacing w:before="100" w:beforeAutospacing="1"/>
              <w:rPr>
                <w:rFonts w:cstheme="minorHAnsi"/>
              </w:rPr>
            </w:pPr>
            <w:r>
              <w:rPr>
                <w:rFonts w:cstheme="minorHAnsi"/>
              </w:rPr>
              <w:t>GCA submission JQZ Panel Hearing</w:t>
            </w:r>
          </w:p>
        </w:tc>
      </w:tr>
      <w:tr w:rsidR="00967C9F" w:rsidRPr="00FA7F72" w14:paraId="3D2AFDBB" w14:textId="77777777" w:rsidTr="009E6D80">
        <w:tc>
          <w:tcPr>
            <w:tcW w:w="1070" w:type="dxa"/>
            <w:tcBorders>
              <w:top w:val="single" w:sz="4" w:space="0" w:color="auto"/>
              <w:left w:val="single" w:sz="4" w:space="0" w:color="auto"/>
              <w:bottom w:val="single" w:sz="4" w:space="0" w:color="auto"/>
              <w:right w:val="single" w:sz="4" w:space="0" w:color="auto"/>
            </w:tcBorders>
          </w:tcPr>
          <w:p w14:paraId="72E9FD33" w14:textId="77777777" w:rsidR="00967C9F" w:rsidRPr="00FA7F72" w:rsidRDefault="00967C9F" w:rsidP="009E6D80">
            <w:pPr>
              <w:spacing w:before="100" w:beforeAutospacing="1"/>
              <w:rPr>
                <w:rFonts w:cstheme="minorHAnsi"/>
              </w:rPr>
            </w:pPr>
            <w:r>
              <w:rPr>
                <w:rFonts w:cstheme="minorHAnsi"/>
              </w:rPr>
              <w:t>1/12/18</w:t>
            </w:r>
          </w:p>
        </w:tc>
        <w:tc>
          <w:tcPr>
            <w:tcW w:w="2749" w:type="dxa"/>
            <w:tcBorders>
              <w:top w:val="single" w:sz="4" w:space="0" w:color="auto"/>
              <w:left w:val="single" w:sz="4" w:space="0" w:color="auto"/>
              <w:bottom w:val="single" w:sz="4" w:space="0" w:color="auto"/>
              <w:right w:val="single" w:sz="4" w:space="0" w:color="auto"/>
            </w:tcBorders>
          </w:tcPr>
          <w:p w14:paraId="15A3947A" w14:textId="77777777" w:rsidR="00967C9F" w:rsidRPr="00FA7F72" w:rsidRDefault="00967C9F" w:rsidP="009E6D80">
            <w:pPr>
              <w:spacing w:before="100" w:beforeAutospacing="1"/>
              <w:rPr>
                <w:rFonts w:cstheme="minorHAnsi"/>
              </w:rPr>
            </w:pPr>
            <w:r>
              <w:rPr>
                <w:rFonts w:cstheme="minorHAnsi"/>
              </w:rPr>
              <w:t xml:space="preserve">MS to B </w:t>
            </w:r>
            <w:proofErr w:type="spellStart"/>
            <w:r>
              <w:rPr>
                <w:rFonts w:cstheme="minorHAnsi"/>
              </w:rPr>
              <w:t>Rathborne</w:t>
            </w:r>
            <w:proofErr w:type="spellEnd"/>
            <w:r>
              <w:rPr>
                <w:rFonts w:cstheme="minorHAnsi"/>
              </w:rPr>
              <w:t xml:space="preserve"> </w:t>
            </w:r>
            <w:proofErr w:type="spellStart"/>
            <w:r>
              <w:rPr>
                <w:rFonts w:cstheme="minorHAnsi"/>
              </w:rPr>
              <w:t>Baytree</w:t>
            </w:r>
            <w:proofErr w:type="spellEnd"/>
          </w:p>
        </w:tc>
        <w:tc>
          <w:tcPr>
            <w:tcW w:w="5197" w:type="dxa"/>
            <w:tcBorders>
              <w:top w:val="single" w:sz="4" w:space="0" w:color="auto"/>
              <w:left w:val="single" w:sz="4" w:space="0" w:color="auto"/>
              <w:bottom w:val="single" w:sz="4" w:space="0" w:color="auto"/>
              <w:right w:val="single" w:sz="4" w:space="0" w:color="auto"/>
            </w:tcBorders>
          </w:tcPr>
          <w:p w14:paraId="3F83C50B" w14:textId="77777777" w:rsidR="00967C9F" w:rsidRPr="00FA7F72" w:rsidRDefault="00967C9F" w:rsidP="009E6D80">
            <w:pPr>
              <w:spacing w:before="100" w:beforeAutospacing="1"/>
              <w:rPr>
                <w:rFonts w:cstheme="minorHAnsi"/>
              </w:rPr>
            </w:pPr>
            <w:r>
              <w:rPr>
                <w:rFonts w:cstheme="minorHAnsi"/>
              </w:rPr>
              <w:t>Attach email 2036 Plan</w:t>
            </w:r>
          </w:p>
        </w:tc>
      </w:tr>
      <w:tr w:rsidR="00967C9F" w:rsidRPr="00FA7F72" w14:paraId="5FCCA050" w14:textId="77777777" w:rsidTr="009E6D80">
        <w:tc>
          <w:tcPr>
            <w:tcW w:w="1070" w:type="dxa"/>
            <w:tcBorders>
              <w:top w:val="single" w:sz="4" w:space="0" w:color="auto"/>
              <w:left w:val="single" w:sz="4" w:space="0" w:color="auto"/>
              <w:bottom w:val="single" w:sz="4" w:space="0" w:color="auto"/>
              <w:right w:val="single" w:sz="4" w:space="0" w:color="auto"/>
            </w:tcBorders>
          </w:tcPr>
          <w:p w14:paraId="3554B465" w14:textId="77777777" w:rsidR="00967C9F" w:rsidRDefault="00967C9F" w:rsidP="009E6D80">
            <w:pPr>
              <w:spacing w:before="100" w:beforeAutospacing="1"/>
              <w:rPr>
                <w:rFonts w:cstheme="minorHAnsi"/>
              </w:rPr>
            </w:pPr>
            <w:r>
              <w:rPr>
                <w:rFonts w:cstheme="minorHAnsi"/>
              </w:rPr>
              <w:t>1/12/18</w:t>
            </w:r>
          </w:p>
        </w:tc>
        <w:tc>
          <w:tcPr>
            <w:tcW w:w="2749" w:type="dxa"/>
            <w:tcBorders>
              <w:top w:val="single" w:sz="4" w:space="0" w:color="auto"/>
              <w:left w:val="single" w:sz="4" w:space="0" w:color="auto"/>
              <w:bottom w:val="single" w:sz="4" w:space="0" w:color="auto"/>
              <w:right w:val="single" w:sz="4" w:space="0" w:color="auto"/>
            </w:tcBorders>
          </w:tcPr>
          <w:p w14:paraId="0D9948C8" w14:textId="77777777" w:rsidR="00967C9F" w:rsidRDefault="00967C9F" w:rsidP="009E6D80">
            <w:pPr>
              <w:spacing w:before="100" w:beforeAutospacing="1"/>
              <w:rPr>
                <w:rFonts w:cstheme="minorHAnsi"/>
              </w:rPr>
            </w:pPr>
            <w:r>
              <w:rPr>
                <w:rFonts w:cstheme="minorHAnsi"/>
              </w:rPr>
              <w:t xml:space="preserve">MS to B </w:t>
            </w:r>
            <w:proofErr w:type="spellStart"/>
            <w:r>
              <w:rPr>
                <w:rFonts w:cstheme="minorHAnsi"/>
              </w:rPr>
              <w:t>Rathborne</w:t>
            </w:r>
            <w:proofErr w:type="spellEnd"/>
            <w:r>
              <w:rPr>
                <w:rFonts w:cstheme="minorHAnsi"/>
              </w:rPr>
              <w:t xml:space="preserve"> </w:t>
            </w:r>
            <w:proofErr w:type="spellStart"/>
            <w:r>
              <w:rPr>
                <w:rFonts w:cstheme="minorHAnsi"/>
              </w:rPr>
              <w:t>Baytree</w:t>
            </w:r>
            <w:proofErr w:type="spellEnd"/>
            <w:r>
              <w:rPr>
                <w:rFonts w:cstheme="minorHAnsi"/>
              </w:rPr>
              <w:t xml:space="preserve"> </w:t>
            </w:r>
          </w:p>
        </w:tc>
        <w:tc>
          <w:tcPr>
            <w:tcW w:w="5197" w:type="dxa"/>
            <w:tcBorders>
              <w:top w:val="single" w:sz="4" w:space="0" w:color="auto"/>
              <w:left w:val="single" w:sz="4" w:space="0" w:color="auto"/>
              <w:bottom w:val="single" w:sz="4" w:space="0" w:color="auto"/>
              <w:right w:val="single" w:sz="4" w:space="0" w:color="auto"/>
            </w:tcBorders>
          </w:tcPr>
          <w:p w14:paraId="4C89DC13" w14:textId="77777777" w:rsidR="00967C9F" w:rsidRDefault="00967C9F" w:rsidP="009E6D80">
            <w:pPr>
              <w:spacing w:before="100" w:beforeAutospacing="1"/>
              <w:rPr>
                <w:rFonts w:cstheme="minorHAnsi"/>
              </w:rPr>
            </w:pPr>
            <w:r>
              <w:rPr>
                <w:rFonts w:cstheme="minorHAnsi"/>
              </w:rPr>
              <w:t>Thank you letter</w:t>
            </w:r>
          </w:p>
        </w:tc>
      </w:tr>
      <w:tr w:rsidR="00967C9F" w:rsidRPr="00FA7F72" w14:paraId="3C320491" w14:textId="77777777" w:rsidTr="009E6D80">
        <w:tc>
          <w:tcPr>
            <w:tcW w:w="1070" w:type="dxa"/>
            <w:tcBorders>
              <w:top w:val="single" w:sz="4" w:space="0" w:color="auto"/>
              <w:left w:val="single" w:sz="4" w:space="0" w:color="auto"/>
              <w:bottom w:val="single" w:sz="4" w:space="0" w:color="auto"/>
              <w:right w:val="single" w:sz="4" w:space="0" w:color="auto"/>
            </w:tcBorders>
          </w:tcPr>
          <w:p w14:paraId="482F0DFB" w14:textId="77777777" w:rsidR="00967C9F" w:rsidRDefault="00967C9F" w:rsidP="009E6D80">
            <w:pPr>
              <w:spacing w:before="100" w:beforeAutospacing="1"/>
              <w:rPr>
                <w:rFonts w:cstheme="minorHAnsi"/>
              </w:rPr>
            </w:pPr>
            <w:r>
              <w:rPr>
                <w:rFonts w:cstheme="minorHAnsi"/>
              </w:rPr>
              <w:t>1/12/18</w:t>
            </w:r>
          </w:p>
        </w:tc>
        <w:tc>
          <w:tcPr>
            <w:tcW w:w="2749" w:type="dxa"/>
            <w:tcBorders>
              <w:top w:val="single" w:sz="4" w:space="0" w:color="auto"/>
              <w:left w:val="single" w:sz="4" w:space="0" w:color="auto"/>
              <w:bottom w:val="single" w:sz="4" w:space="0" w:color="auto"/>
              <w:right w:val="single" w:sz="4" w:space="0" w:color="auto"/>
            </w:tcBorders>
          </w:tcPr>
          <w:p w14:paraId="503825C2" w14:textId="77777777" w:rsidR="00967C9F" w:rsidRDefault="00967C9F" w:rsidP="009E6D80">
            <w:pPr>
              <w:spacing w:before="100" w:beforeAutospacing="1"/>
              <w:rPr>
                <w:rFonts w:cstheme="minorHAnsi"/>
              </w:rPr>
            </w:pPr>
            <w:r>
              <w:rPr>
                <w:rFonts w:cstheme="minorHAnsi"/>
              </w:rPr>
              <w:t xml:space="preserve">MS to B </w:t>
            </w:r>
            <w:proofErr w:type="spellStart"/>
            <w:r>
              <w:rPr>
                <w:rFonts w:cstheme="minorHAnsi"/>
              </w:rPr>
              <w:t>Rathborne</w:t>
            </w:r>
            <w:proofErr w:type="spellEnd"/>
            <w:r>
              <w:rPr>
                <w:rFonts w:cstheme="minorHAnsi"/>
              </w:rPr>
              <w:t xml:space="preserve"> </w:t>
            </w:r>
            <w:proofErr w:type="spellStart"/>
            <w:r>
              <w:rPr>
                <w:rFonts w:cstheme="minorHAnsi"/>
              </w:rPr>
              <w:t>Baytree</w:t>
            </w:r>
            <w:proofErr w:type="spellEnd"/>
          </w:p>
        </w:tc>
        <w:tc>
          <w:tcPr>
            <w:tcW w:w="5197" w:type="dxa"/>
            <w:tcBorders>
              <w:top w:val="single" w:sz="4" w:space="0" w:color="auto"/>
              <w:left w:val="single" w:sz="4" w:space="0" w:color="auto"/>
              <w:bottom w:val="single" w:sz="4" w:space="0" w:color="auto"/>
              <w:right w:val="single" w:sz="4" w:space="0" w:color="auto"/>
            </w:tcBorders>
          </w:tcPr>
          <w:p w14:paraId="150D5992" w14:textId="77777777" w:rsidR="00967C9F" w:rsidRDefault="00967C9F" w:rsidP="009E6D80">
            <w:pPr>
              <w:spacing w:before="100" w:beforeAutospacing="1"/>
              <w:rPr>
                <w:rFonts w:cstheme="minorHAnsi"/>
              </w:rPr>
            </w:pPr>
            <w:r>
              <w:rPr>
                <w:rFonts w:cstheme="minorHAnsi"/>
              </w:rPr>
              <w:t>Attach PP</w:t>
            </w:r>
          </w:p>
        </w:tc>
      </w:tr>
      <w:tr w:rsidR="00967C9F" w:rsidRPr="00FA7F72" w14:paraId="0557C3AD" w14:textId="77777777" w:rsidTr="009E6D80">
        <w:tc>
          <w:tcPr>
            <w:tcW w:w="1070" w:type="dxa"/>
            <w:tcBorders>
              <w:top w:val="single" w:sz="4" w:space="0" w:color="auto"/>
              <w:left w:val="single" w:sz="4" w:space="0" w:color="auto"/>
              <w:bottom w:val="single" w:sz="4" w:space="0" w:color="auto"/>
              <w:right w:val="single" w:sz="4" w:space="0" w:color="auto"/>
            </w:tcBorders>
          </w:tcPr>
          <w:p w14:paraId="65E5EFF0" w14:textId="77777777" w:rsidR="00967C9F" w:rsidRDefault="00967C9F" w:rsidP="009E6D80">
            <w:pPr>
              <w:spacing w:before="100" w:beforeAutospacing="1"/>
              <w:rPr>
                <w:rFonts w:cstheme="minorHAnsi"/>
              </w:rPr>
            </w:pPr>
            <w:r>
              <w:rPr>
                <w:rFonts w:cstheme="minorHAnsi"/>
              </w:rPr>
              <w:t>2/12/18</w:t>
            </w:r>
          </w:p>
        </w:tc>
        <w:tc>
          <w:tcPr>
            <w:tcW w:w="2749" w:type="dxa"/>
            <w:tcBorders>
              <w:top w:val="single" w:sz="4" w:space="0" w:color="auto"/>
              <w:left w:val="single" w:sz="4" w:space="0" w:color="auto"/>
              <w:bottom w:val="single" w:sz="4" w:space="0" w:color="auto"/>
              <w:right w:val="single" w:sz="4" w:space="0" w:color="auto"/>
            </w:tcBorders>
          </w:tcPr>
          <w:p w14:paraId="4132AC0B" w14:textId="77777777" w:rsidR="00967C9F" w:rsidRDefault="00967C9F" w:rsidP="009E6D80">
            <w:pPr>
              <w:spacing w:before="100" w:beforeAutospacing="1"/>
              <w:rPr>
                <w:rFonts w:cstheme="minorHAnsi"/>
              </w:rPr>
            </w:pPr>
            <w:r>
              <w:rPr>
                <w:rFonts w:cstheme="minorHAnsi"/>
              </w:rPr>
              <w:t>MS GCA to A Panich LCC</w:t>
            </w:r>
          </w:p>
        </w:tc>
        <w:tc>
          <w:tcPr>
            <w:tcW w:w="5197" w:type="dxa"/>
            <w:tcBorders>
              <w:top w:val="single" w:sz="4" w:space="0" w:color="auto"/>
              <w:left w:val="single" w:sz="4" w:space="0" w:color="auto"/>
              <w:bottom w:val="single" w:sz="4" w:space="0" w:color="auto"/>
              <w:right w:val="single" w:sz="4" w:space="0" w:color="auto"/>
            </w:tcBorders>
          </w:tcPr>
          <w:p w14:paraId="4FFF0460" w14:textId="77777777" w:rsidR="00967C9F" w:rsidRDefault="00967C9F" w:rsidP="009E6D80">
            <w:pPr>
              <w:spacing w:before="100" w:beforeAutospacing="1"/>
              <w:rPr>
                <w:rFonts w:cstheme="minorHAnsi"/>
              </w:rPr>
            </w:pPr>
            <w:r>
              <w:rPr>
                <w:rFonts w:cstheme="minorHAnsi"/>
              </w:rPr>
              <w:t>J Southwood Panel attendee</w:t>
            </w:r>
          </w:p>
        </w:tc>
      </w:tr>
      <w:tr w:rsidR="00967C9F" w:rsidRPr="00FA7F72" w14:paraId="6C5A0D74" w14:textId="77777777" w:rsidTr="009E6D80">
        <w:tc>
          <w:tcPr>
            <w:tcW w:w="1070" w:type="dxa"/>
            <w:tcBorders>
              <w:top w:val="single" w:sz="4" w:space="0" w:color="auto"/>
              <w:left w:val="single" w:sz="4" w:space="0" w:color="auto"/>
              <w:bottom w:val="single" w:sz="4" w:space="0" w:color="auto"/>
              <w:right w:val="single" w:sz="4" w:space="0" w:color="auto"/>
            </w:tcBorders>
          </w:tcPr>
          <w:p w14:paraId="12FA6D70" w14:textId="77777777" w:rsidR="00967C9F" w:rsidRDefault="00967C9F" w:rsidP="009E6D80">
            <w:pPr>
              <w:spacing w:before="100" w:beforeAutospacing="1"/>
              <w:rPr>
                <w:rFonts w:cstheme="minorHAnsi"/>
              </w:rPr>
            </w:pPr>
            <w:r>
              <w:rPr>
                <w:rFonts w:cstheme="minorHAnsi"/>
              </w:rPr>
              <w:t>2/12/2018</w:t>
            </w:r>
          </w:p>
        </w:tc>
        <w:tc>
          <w:tcPr>
            <w:tcW w:w="2749" w:type="dxa"/>
            <w:tcBorders>
              <w:top w:val="single" w:sz="4" w:space="0" w:color="auto"/>
              <w:left w:val="single" w:sz="4" w:space="0" w:color="auto"/>
              <w:bottom w:val="single" w:sz="4" w:space="0" w:color="auto"/>
              <w:right w:val="single" w:sz="4" w:space="0" w:color="auto"/>
            </w:tcBorders>
          </w:tcPr>
          <w:p w14:paraId="2C450DE6" w14:textId="77777777" w:rsidR="00967C9F" w:rsidRDefault="00967C9F" w:rsidP="009E6D80">
            <w:pPr>
              <w:spacing w:before="100" w:beforeAutospacing="1"/>
              <w:rPr>
                <w:rFonts w:cstheme="minorHAnsi"/>
              </w:rPr>
            </w:pPr>
            <w:r>
              <w:rPr>
                <w:rFonts w:cstheme="minorHAnsi"/>
              </w:rPr>
              <w:t xml:space="preserve">GCA submission </w:t>
            </w:r>
          </w:p>
        </w:tc>
        <w:tc>
          <w:tcPr>
            <w:tcW w:w="5197" w:type="dxa"/>
            <w:tcBorders>
              <w:top w:val="single" w:sz="4" w:space="0" w:color="auto"/>
              <w:left w:val="single" w:sz="4" w:space="0" w:color="auto"/>
              <w:bottom w:val="single" w:sz="4" w:space="0" w:color="auto"/>
              <w:right w:val="single" w:sz="4" w:space="0" w:color="auto"/>
            </w:tcBorders>
          </w:tcPr>
          <w:p w14:paraId="7032EA79" w14:textId="77777777" w:rsidR="00967C9F" w:rsidRDefault="00967C9F" w:rsidP="009E6D80">
            <w:pPr>
              <w:spacing w:before="100" w:beforeAutospacing="1"/>
              <w:rPr>
                <w:rFonts w:cstheme="minorHAnsi"/>
              </w:rPr>
            </w:pPr>
            <w:proofErr w:type="spellStart"/>
            <w:r>
              <w:rPr>
                <w:rFonts w:cstheme="minorHAnsi"/>
              </w:rPr>
              <w:t>DoP</w:t>
            </w:r>
            <w:proofErr w:type="spellEnd"/>
            <w:r>
              <w:rPr>
                <w:rFonts w:cstheme="minorHAnsi"/>
              </w:rPr>
              <w:t xml:space="preserve"> CN Metro re-zoning</w:t>
            </w:r>
          </w:p>
        </w:tc>
      </w:tr>
      <w:tr w:rsidR="00967C9F" w:rsidRPr="00FA7F72" w14:paraId="61FFD441" w14:textId="77777777" w:rsidTr="009E6D80">
        <w:tc>
          <w:tcPr>
            <w:tcW w:w="1070" w:type="dxa"/>
            <w:tcBorders>
              <w:top w:val="single" w:sz="4" w:space="0" w:color="auto"/>
              <w:left w:val="single" w:sz="4" w:space="0" w:color="auto"/>
              <w:bottom w:val="single" w:sz="4" w:space="0" w:color="auto"/>
              <w:right w:val="single" w:sz="4" w:space="0" w:color="auto"/>
            </w:tcBorders>
          </w:tcPr>
          <w:p w14:paraId="55C311C0" w14:textId="77777777" w:rsidR="00967C9F" w:rsidRDefault="00967C9F" w:rsidP="009E6D80">
            <w:pPr>
              <w:spacing w:before="100" w:beforeAutospacing="1"/>
              <w:rPr>
                <w:rFonts w:cstheme="minorHAnsi"/>
              </w:rPr>
            </w:pPr>
            <w:r>
              <w:rPr>
                <w:rFonts w:cstheme="minorHAnsi"/>
              </w:rPr>
              <w:t>1/12/18</w:t>
            </w:r>
          </w:p>
        </w:tc>
        <w:tc>
          <w:tcPr>
            <w:tcW w:w="2749" w:type="dxa"/>
            <w:tcBorders>
              <w:top w:val="single" w:sz="4" w:space="0" w:color="auto"/>
              <w:left w:val="single" w:sz="4" w:space="0" w:color="auto"/>
              <w:bottom w:val="single" w:sz="4" w:space="0" w:color="auto"/>
              <w:right w:val="single" w:sz="4" w:space="0" w:color="auto"/>
            </w:tcBorders>
          </w:tcPr>
          <w:p w14:paraId="378CE145" w14:textId="77777777" w:rsidR="00967C9F" w:rsidRDefault="00967C9F" w:rsidP="009E6D80">
            <w:pPr>
              <w:spacing w:before="100" w:beforeAutospacing="1"/>
              <w:rPr>
                <w:rFonts w:cstheme="minorHAnsi"/>
              </w:rPr>
            </w:pPr>
            <w:r>
              <w:rPr>
                <w:rFonts w:cstheme="minorHAnsi"/>
              </w:rPr>
              <w:t>G Draffin to SafeWork</w:t>
            </w:r>
          </w:p>
        </w:tc>
        <w:tc>
          <w:tcPr>
            <w:tcW w:w="5197" w:type="dxa"/>
            <w:tcBorders>
              <w:top w:val="single" w:sz="4" w:space="0" w:color="auto"/>
              <w:left w:val="single" w:sz="4" w:space="0" w:color="auto"/>
              <w:bottom w:val="single" w:sz="4" w:space="0" w:color="auto"/>
              <w:right w:val="single" w:sz="4" w:space="0" w:color="auto"/>
            </w:tcBorders>
          </w:tcPr>
          <w:p w14:paraId="32AAEAD6" w14:textId="77777777" w:rsidR="00967C9F" w:rsidRDefault="00967C9F" w:rsidP="009E6D80">
            <w:pPr>
              <w:spacing w:before="100" w:beforeAutospacing="1"/>
              <w:rPr>
                <w:rFonts w:cstheme="minorHAnsi"/>
              </w:rPr>
            </w:pPr>
            <w:r>
              <w:rPr>
                <w:rFonts w:cstheme="minorHAnsi"/>
              </w:rPr>
              <w:t>Minutes Forum</w:t>
            </w:r>
          </w:p>
        </w:tc>
      </w:tr>
    </w:tbl>
    <w:p w14:paraId="2E7EAA84" w14:textId="77777777" w:rsidR="00967C9F" w:rsidRPr="00FA7F72" w:rsidRDefault="00967C9F" w:rsidP="00967C9F">
      <w:pPr>
        <w:spacing w:before="100" w:beforeAutospacing="1" w:after="100" w:afterAutospacing="1"/>
        <w:rPr>
          <w:rFonts w:cstheme="minorHAnsi"/>
          <w:color w:val="000000"/>
        </w:rPr>
      </w:pPr>
      <w:r>
        <w:rPr>
          <w:rFonts w:cstheme="minorHAnsi"/>
          <w:b/>
          <w:color w:val="000000"/>
        </w:rPr>
        <w:t>R</w:t>
      </w:r>
      <w:r w:rsidRPr="00FA7F72">
        <w:rPr>
          <w:rFonts w:cstheme="minorHAnsi"/>
          <w:b/>
          <w:color w:val="000000"/>
        </w:rPr>
        <w:t>ECEIVED</w:t>
      </w:r>
    </w:p>
    <w:tbl>
      <w:tblPr>
        <w:tblW w:w="901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5"/>
        <w:gridCol w:w="2502"/>
        <w:gridCol w:w="5029"/>
      </w:tblGrid>
      <w:tr w:rsidR="00967C9F" w:rsidRPr="00FA7F72" w14:paraId="4305FD92" w14:textId="77777777" w:rsidTr="009E6D80">
        <w:tc>
          <w:tcPr>
            <w:tcW w:w="1190" w:type="dxa"/>
            <w:tcBorders>
              <w:top w:val="single" w:sz="4" w:space="0" w:color="auto"/>
              <w:left w:val="single" w:sz="4" w:space="0" w:color="auto"/>
              <w:bottom w:val="single" w:sz="4" w:space="0" w:color="auto"/>
              <w:right w:val="single" w:sz="4" w:space="0" w:color="auto"/>
            </w:tcBorders>
            <w:hideMark/>
          </w:tcPr>
          <w:p w14:paraId="4C6048D1" w14:textId="77777777" w:rsidR="00967C9F" w:rsidRPr="00FA7F72" w:rsidRDefault="00967C9F" w:rsidP="009E6D80">
            <w:pPr>
              <w:spacing w:before="100" w:beforeAutospacing="1"/>
              <w:rPr>
                <w:rFonts w:cstheme="minorHAnsi"/>
              </w:rPr>
            </w:pPr>
            <w:r w:rsidRPr="00FA7F72">
              <w:rPr>
                <w:rFonts w:cstheme="minorHAnsi"/>
                <w:b/>
              </w:rPr>
              <w:t>Date</w:t>
            </w:r>
          </w:p>
        </w:tc>
        <w:tc>
          <w:tcPr>
            <w:tcW w:w="2574" w:type="dxa"/>
            <w:tcBorders>
              <w:top w:val="single" w:sz="4" w:space="0" w:color="auto"/>
              <w:left w:val="single" w:sz="4" w:space="0" w:color="auto"/>
              <w:bottom w:val="single" w:sz="4" w:space="0" w:color="auto"/>
              <w:right w:val="single" w:sz="4" w:space="0" w:color="auto"/>
            </w:tcBorders>
            <w:hideMark/>
          </w:tcPr>
          <w:p w14:paraId="24D662FA" w14:textId="77777777" w:rsidR="00967C9F" w:rsidRPr="00FA7F72" w:rsidRDefault="00967C9F" w:rsidP="009E6D80">
            <w:pPr>
              <w:spacing w:before="100" w:beforeAutospacing="1"/>
              <w:rPr>
                <w:rFonts w:cstheme="minorHAnsi"/>
              </w:rPr>
            </w:pPr>
            <w:r w:rsidRPr="00FA7F72">
              <w:rPr>
                <w:rFonts w:cstheme="minorHAnsi"/>
                <w:b/>
              </w:rPr>
              <w:t>From</w:t>
            </w:r>
          </w:p>
        </w:tc>
        <w:tc>
          <w:tcPr>
            <w:tcW w:w="5252" w:type="dxa"/>
            <w:tcBorders>
              <w:top w:val="single" w:sz="4" w:space="0" w:color="auto"/>
              <w:left w:val="single" w:sz="4" w:space="0" w:color="auto"/>
              <w:bottom w:val="single" w:sz="4" w:space="0" w:color="auto"/>
              <w:right w:val="single" w:sz="4" w:space="0" w:color="auto"/>
            </w:tcBorders>
            <w:hideMark/>
          </w:tcPr>
          <w:p w14:paraId="4F9FDD9F" w14:textId="77777777" w:rsidR="00967C9F" w:rsidRPr="00FA7F72" w:rsidRDefault="00967C9F" w:rsidP="009E6D80">
            <w:pPr>
              <w:spacing w:before="100" w:beforeAutospacing="1"/>
              <w:rPr>
                <w:rFonts w:cstheme="minorHAnsi"/>
              </w:rPr>
            </w:pPr>
            <w:r w:rsidRPr="00FA7F72">
              <w:rPr>
                <w:rFonts w:cstheme="minorHAnsi"/>
                <w:b/>
              </w:rPr>
              <w:t>Subject</w:t>
            </w:r>
          </w:p>
        </w:tc>
      </w:tr>
      <w:tr w:rsidR="00967C9F" w:rsidRPr="00FA7F72" w14:paraId="3718D5D1" w14:textId="77777777" w:rsidTr="009E6D80">
        <w:tc>
          <w:tcPr>
            <w:tcW w:w="1190" w:type="dxa"/>
            <w:tcBorders>
              <w:top w:val="single" w:sz="4" w:space="0" w:color="auto"/>
              <w:left w:val="single" w:sz="4" w:space="0" w:color="auto"/>
              <w:bottom w:val="single" w:sz="4" w:space="0" w:color="auto"/>
              <w:right w:val="single" w:sz="4" w:space="0" w:color="auto"/>
            </w:tcBorders>
          </w:tcPr>
          <w:p w14:paraId="57DD9797" w14:textId="77777777" w:rsidR="00967C9F" w:rsidRPr="007F0CE7" w:rsidRDefault="00967C9F" w:rsidP="009E6D80">
            <w:pPr>
              <w:spacing w:before="100" w:beforeAutospacing="1"/>
              <w:rPr>
                <w:rFonts w:cstheme="minorHAnsi"/>
              </w:rPr>
            </w:pPr>
            <w:r w:rsidRPr="007F0CE7">
              <w:rPr>
                <w:rFonts w:cstheme="minorHAnsi"/>
              </w:rPr>
              <w:t>20/08/18</w:t>
            </w:r>
          </w:p>
        </w:tc>
        <w:tc>
          <w:tcPr>
            <w:tcW w:w="2574" w:type="dxa"/>
            <w:tcBorders>
              <w:top w:val="single" w:sz="4" w:space="0" w:color="auto"/>
              <w:left w:val="single" w:sz="4" w:space="0" w:color="auto"/>
              <w:bottom w:val="single" w:sz="4" w:space="0" w:color="auto"/>
              <w:right w:val="single" w:sz="4" w:space="0" w:color="auto"/>
            </w:tcBorders>
          </w:tcPr>
          <w:p w14:paraId="6B0D559E" w14:textId="77777777" w:rsidR="00967C9F" w:rsidRPr="007F0CE7" w:rsidRDefault="00967C9F" w:rsidP="009E6D80">
            <w:pPr>
              <w:spacing w:before="100" w:beforeAutospacing="1"/>
              <w:rPr>
                <w:rFonts w:cstheme="minorHAnsi"/>
              </w:rPr>
            </w:pPr>
            <w:r w:rsidRPr="007F0CE7">
              <w:rPr>
                <w:rFonts w:cstheme="minorHAnsi"/>
              </w:rPr>
              <w:t>BPN</w:t>
            </w:r>
          </w:p>
        </w:tc>
        <w:tc>
          <w:tcPr>
            <w:tcW w:w="5252" w:type="dxa"/>
            <w:tcBorders>
              <w:top w:val="single" w:sz="4" w:space="0" w:color="auto"/>
              <w:left w:val="single" w:sz="4" w:space="0" w:color="auto"/>
              <w:bottom w:val="single" w:sz="4" w:space="0" w:color="auto"/>
              <w:right w:val="single" w:sz="4" w:space="0" w:color="auto"/>
            </w:tcBorders>
          </w:tcPr>
          <w:p w14:paraId="799A7F76" w14:textId="77777777" w:rsidR="00967C9F" w:rsidRPr="007F0CE7" w:rsidRDefault="00967C9F" w:rsidP="009E6D80">
            <w:pPr>
              <w:spacing w:before="100" w:beforeAutospacing="1"/>
              <w:rPr>
                <w:rFonts w:cstheme="minorHAnsi"/>
              </w:rPr>
            </w:pPr>
            <w:r w:rsidRPr="007F0CE7">
              <w:rPr>
                <w:rFonts w:cstheme="minorHAnsi"/>
              </w:rPr>
              <w:t>Membership renewal</w:t>
            </w:r>
          </w:p>
        </w:tc>
      </w:tr>
      <w:tr w:rsidR="00967C9F" w:rsidRPr="00FA7F72" w14:paraId="62136E0B" w14:textId="77777777" w:rsidTr="009E6D80">
        <w:tc>
          <w:tcPr>
            <w:tcW w:w="1190" w:type="dxa"/>
            <w:tcBorders>
              <w:top w:val="single" w:sz="4" w:space="0" w:color="auto"/>
              <w:left w:val="single" w:sz="4" w:space="0" w:color="auto"/>
              <w:bottom w:val="single" w:sz="4" w:space="0" w:color="auto"/>
              <w:right w:val="single" w:sz="4" w:space="0" w:color="auto"/>
            </w:tcBorders>
          </w:tcPr>
          <w:p w14:paraId="4ECF87D2" w14:textId="77777777" w:rsidR="00967C9F" w:rsidRPr="00FA7F72" w:rsidRDefault="00967C9F" w:rsidP="009E6D80">
            <w:pPr>
              <w:spacing w:before="100" w:beforeAutospacing="1"/>
              <w:rPr>
                <w:rFonts w:cstheme="minorHAnsi"/>
              </w:rPr>
            </w:pPr>
            <w:r>
              <w:rPr>
                <w:rFonts w:cstheme="minorHAnsi"/>
              </w:rPr>
              <w:t>29/08/18</w:t>
            </w:r>
          </w:p>
        </w:tc>
        <w:tc>
          <w:tcPr>
            <w:tcW w:w="2574" w:type="dxa"/>
            <w:tcBorders>
              <w:top w:val="single" w:sz="4" w:space="0" w:color="auto"/>
              <w:left w:val="single" w:sz="4" w:space="0" w:color="auto"/>
              <w:bottom w:val="single" w:sz="4" w:space="0" w:color="auto"/>
              <w:right w:val="single" w:sz="4" w:space="0" w:color="auto"/>
            </w:tcBorders>
          </w:tcPr>
          <w:p w14:paraId="0A9A556A" w14:textId="77777777" w:rsidR="00967C9F" w:rsidRPr="00FA7F72" w:rsidRDefault="00967C9F" w:rsidP="009E6D80">
            <w:pPr>
              <w:spacing w:before="100" w:beforeAutospacing="1"/>
              <w:rPr>
                <w:rFonts w:cstheme="minorHAnsi"/>
              </w:rPr>
            </w:pPr>
            <w:r>
              <w:rPr>
                <w:rFonts w:cstheme="minorHAnsi"/>
              </w:rPr>
              <w:t>B Dalton UTS</w:t>
            </w:r>
          </w:p>
        </w:tc>
        <w:tc>
          <w:tcPr>
            <w:tcW w:w="5252" w:type="dxa"/>
            <w:tcBorders>
              <w:top w:val="single" w:sz="4" w:space="0" w:color="auto"/>
              <w:left w:val="single" w:sz="4" w:space="0" w:color="auto"/>
              <w:bottom w:val="single" w:sz="4" w:space="0" w:color="auto"/>
              <w:right w:val="single" w:sz="4" w:space="0" w:color="auto"/>
            </w:tcBorders>
          </w:tcPr>
          <w:p w14:paraId="5DCB79FB" w14:textId="77777777" w:rsidR="00967C9F" w:rsidRPr="00FA7F72" w:rsidRDefault="00967C9F" w:rsidP="009E6D80">
            <w:pPr>
              <w:spacing w:before="100" w:beforeAutospacing="1"/>
              <w:rPr>
                <w:rFonts w:cstheme="minorHAnsi"/>
              </w:rPr>
            </w:pPr>
            <w:r>
              <w:rPr>
                <w:rFonts w:cstheme="minorHAnsi"/>
              </w:rPr>
              <w:t>Ruff Sleepers event Greenwich Baths</w:t>
            </w:r>
          </w:p>
        </w:tc>
      </w:tr>
      <w:tr w:rsidR="00967C9F" w:rsidRPr="00FA7F72" w14:paraId="495CA08F" w14:textId="77777777" w:rsidTr="009E6D80">
        <w:tc>
          <w:tcPr>
            <w:tcW w:w="1190" w:type="dxa"/>
            <w:tcBorders>
              <w:top w:val="single" w:sz="4" w:space="0" w:color="auto"/>
              <w:left w:val="single" w:sz="4" w:space="0" w:color="auto"/>
              <w:bottom w:val="single" w:sz="4" w:space="0" w:color="auto"/>
              <w:right w:val="single" w:sz="4" w:space="0" w:color="auto"/>
            </w:tcBorders>
          </w:tcPr>
          <w:p w14:paraId="1E71905D" w14:textId="77777777" w:rsidR="00967C9F" w:rsidRPr="00FA7F72" w:rsidRDefault="00967C9F" w:rsidP="009E6D80">
            <w:pPr>
              <w:spacing w:before="100" w:beforeAutospacing="1"/>
              <w:rPr>
                <w:rFonts w:cstheme="minorHAnsi"/>
              </w:rPr>
            </w:pPr>
            <w:r>
              <w:rPr>
                <w:rFonts w:cstheme="minorHAnsi"/>
              </w:rPr>
              <w:t>30/08/18</w:t>
            </w:r>
          </w:p>
        </w:tc>
        <w:tc>
          <w:tcPr>
            <w:tcW w:w="2574" w:type="dxa"/>
            <w:tcBorders>
              <w:top w:val="single" w:sz="4" w:space="0" w:color="auto"/>
              <w:left w:val="single" w:sz="4" w:space="0" w:color="auto"/>
              <w:bottom w:val="single" w:sz="4" w:space="0" w:color="auto"/>
              <w:right w:val="single" w:sz="4" w:space="0" w:color="auto"/>
            </w:tcBorders>
          </w:tcPr>
          <w:p w14:paraId="05BBF6A3" w14:textId="77777777" w:rsidR="00967C9F" w:rsidRPr="00FA7F72" w:rsidRDefault="00967C9F" w:rsidP="009E6D80">
            <w:pPr>
              <w:spacing w:before="100" w:beforeAutospacing="1"/>
              <w:rPr>
                <w:rFonts w:cstheme="minorHAnsi"/>
              </w:rPr>
            </w:pPr>
            <w:r>
              <w:rPr>
                <w:rFonts w:cstheme="minorHAnsi"/>
              </w:rPr>
              <w:t xml:space="preserve">B Dalton UTS </w:t>
            </w:r>
          </w:p>
        </w:tc>
        <w:tc>
          <w:tcPr>
            <w:tcW w:w="5252" w:type="dxa"/>
            <w:tcBorders>
              <w:top w:val="single" w:sz="4" w:space="0" w:color="auto"/>
              <w:left w:val="single" w:sz="4" w:space="0" w:color="auto"/>
              <w:bottom w:val="single" w:sz="4" w:space="0" w:color="auto"/>
              <w:right w:val="single" w:sz="4" w:space="0" w:color="auto"/>
            </w:tcBorders>
          </w:tcPr>
          <w:p w14:paraId="16F17D32" w14:textId="77777777" w:rsidR="00967C9F" w:rsidRPr="00FA7F72" w:rsidRDefault="00967C9F" w:rsidP="009E6D80">
            <w:pPr>
              <w:spacing w:before="100" w:beforeAutospacing="1"/>
              <w:rPr>
                <w:rFonts w:cstheme="minorHAnsi"/>
              </w:rPr>
            </w:pPr>
            <w:r>
              <w:rPr>
                <w:rFonts w:cstheme="minorHAnsi"/>
              </w:rPr>
              <w:t>Ruff Sleepers event Greenwich Baths</w:t>
            </w:r>
          </w:p>
        </w:tc>
      </w:tr>
      <w:tr w:rsidR="00967C9F" w:rsidRPr="00FA7F72" w14:paraId="59490C34" w14:textId="77777777" w:rsidTr="009E6D80">
        <w:tc>
          <w:tcPr>
            <w:tcW w:w="1190" w:type="dxa"/>
            <w:tcBorders>
              <w:top w:val="single" w:sz="4" w:space="0" w:color="auto"/>
              <w:left w:val="single" w:sz="4" w:space="0" w:color="auto"/>
              <w:bottom w:val="single" w:sz="4" w:space="0" w:color="auto"/>
              <w:right w:val="single" w:sz="4" w:space="0" w:color="auto"/>
            </w:tcBorders>
          </w:tcPr>
          <w:p w14:paraId="01886D0A" w14:textId="77777777" w:rsidR="00967C9F" w:rsidRDefault="00967C9F" w:rsidP="009E6D80">
            <w:pPr>
              <w:spacing w:before="100" w:beforeAutospacing="1"/>
              <w:rPr>
                <w:rFonts w:cstheme="minorHAnsi"/>
              </w:rPr>
            </w:pPr>
            <w:r>
              <w:rPr>
                <w:rFonts w:cstheme="minorHAnsi"/>
              </w:rPr>
              <w:t>30/08/18</w:t>
            </w:r>
          </w:p>
        </w:tc>
        <w:tc>
          <w:tcPr>
            <w:tcW w:w="2574" w:type="dxa"/>
            <w:tcBorders>
              <w:top w:val="single" w:sz="4" w:space="0" w:color="auto"/>
              <w:left w:val="single" w:sz="4" w:space="0" w:color="auto"/>
              <w:bottom w:val="single" w:sz="4" w:space="0" w:color="auto"/>
              <w:right w:val="single" w:sz="4" w:space="0" w:color="auto"/>
            </w:tcBorders>
          </w:tcPr>
          <w:p w14:paraId="69CBB900" w14:textId="77777777" w:rsidR="00967C9F" w:rsidRDefault="00967C9F" w:rsidP="009E6D80">
            <w:pPr>
              <w:spacing w:before="100" w:beforeAutospacing="1"/>
              <w:rPr>
                <w:rFonts w:cstheme="minorHAnsi"/>
              </w:rPr>
            </w:pPr>
            <w:r>
              <w:rPr>
                <w:rFonts w:cstheme="minorHAnsi"/>
              </w:rPr>
              <w:t xml:space="preserve">Lane Cove Planning Alliance </w:t>
            </w:r>
          </w:p>
        </w:tc>
        <w:tc>
          <w:tcPr>
            <w:tcW w:w="5252" w:type="dxa"/>
            <w:tcBorders>
              <w:top w:val="single" w:sz="4" w:space="0" w:color="auto"/>
              <w:left w:val="single" w:sz="4" w:space="0" w:color="auto"/>
              <w:bottom w:val="single" w:sz="4" w:space="0" w:color="auto"/>
              <w:right w:val="single" w:sz="4" w:space="0" w:color="auto"/>
            </w:tcBorders>
          </w:tcPr>
          <w:p w14:paraId="478520D3" w14:textId="77777777" w:rsidR="00967C9F" w:rsidRDefault="00967C9F" w:rsidP="009E6D80">
            <w:pPr>
              <w:spacing w:before="100" w:beforeAutospacing="1"/>
              <w:rPr>
                <w:rFonts w:cstheme="minorHAnsi"/>
              </w:rPr>
            </w:pPr>
            <w:r>
              <w:rPr>
                <w:rFonts w:cstheme="minorHAnsi"/>
              </w:rPr>
              <w:t>Copy letter to GSC requesting meeting re housing targets</w:t>
            </w:r>
          </w:p>
        </w:tc>
      </w:tr>
      <w:tr w:rsidR="00967C9F" w:rsidRPr="00FA7F72" w14:paraId="4D92070D" w14:textId="77777777" w:rsidTr="009E6D80">
        <w:tc>
          <w:tcPr>
            <w:tcW w:w="1190" w:type="dxa"/>
            <w:tcBorders>
              <w:top w:val="single" w:sz="4" w:space="0" w:color="auto"/>
              <w:left w:val="single" w:sz="4" w:space="0" w:color="auto"/>
              <w:bottom w:val="single" w:sz="4" w:space="0" w:color="auto"/>
              <w:right w:val="single" w:sz="4" w:space="0" w:color="auto"/>
            </w:tcBorders>
          </w:tcPr>
          <w:p w14:paraId="626600A7" w14:textId="77777777" w:rsidR="00967C9F" w:rsidRPr="00FA7F72" w:rsidRDefault="00967C9F" w:rsidP="009E6D80">
            <w:pPr>
              <w:spacing w:before="100" w:beforeAutospacing="1"/>
              <w:rPr>
                <w:rFonts w:cstheme="minorHAnsi"/>
              </w:rPr>
            </w:pPr>
            <w:r>
              <w:rPr>
                <w:rFonts w:cstheme="minorHAnsi"/>
              </w:rPr>
              <w:t>31/08/18</w:t>
            </w:r>
            <w:r w:rsidRPr="00FA7F72">
              <w:rPr>
                <w:rFonts w:cstheme="minorHAnsi"/>
              </w:rPr>
              <w:t xml:space="preserve"> </w:t>
            </w:r>
          </w:p>
        </w:tc>
        <w:tc>
          <w:tcPr>
            <w:tcW w:w="2574" w:type="dxa"/>
            <w:tcBorders>
              <w:top w:val="single" w:sz="4" w:space="0" w:color="auto"/>
              <w:left w:val="single" w:sz="4" w:space="0" w:color="auto"/>
              <w:bottom w:val="single" w:sz="4" w:space="0" w:color="auto"/>
              <w:right w:val="single" w:sz="4" w:space="0" w:color="auto"/>
            </w:tcBorders>
          </w:tcPr>
          <w:p w14:paraId="7E33F7BB" w14:textId="77777777" w:rsidR="00967C9F" w:rsidRPr="00FA7F72" w:rsidRDefault="00967C9F" w:rsidP="009E6D80">
            <w:pPr>
              <w:spacing w:before="100" w:beforeAutospacing="1"/>
              <w:rPr>
                <w:rFonts w:cstheme="minorHAnsi"/>
              </w:rPr>
            </w:pPr>
            <w:r>
              <w:rPr>
                <w:rFonts w:cstheme="minorHAnsi"/>
              </w:rPr>
              <w:t>B Dalton UTS</w:t>
            </w:r>
            <w:r w:rsidRPr="00FA7F72">
              <w:rPr>
                <w:rFonts w:cstheme="minorHAnsi"/>
              </w:rPr>
              <w:t xml:space="preserve"> </w:t>
            </w:r>
          </w:p>
        </w:tc>
        <w:tc>
          <w:tcPr>
            <w:tcW w:w="5252" w:type="dxa"/>
            <w:tcBorders>
              <w:top w:val="single" w:sz="4" w:space="0" w:color="auto"/>
              <w:left w:val="single" w:sz="4" w:space="0" w:color="auto"/>
              <w:bottom w:val="single" w:sz="4" w:space="0" w:color="auto"/>
              <w:right w:val="single" w:sz="4" w:space="0" w:color="auto"/>
            </w:tcBorders>
          </w:tcPr>
          <w:p w14:paraId="2AB3C4CF" w14:textId="77777777" w:rsidR="00967C9F" w:rsidRPr="00FA7F72" w:rsidRDefault="00967C9F" w:rsidP="009E6D80">
            <w:pPr>
              <w:spacing w:before="100" w:beforeAutospacing="1"/>
              <w:rPr>
                <w:rFonts w:cstheme="minorHAnsi"/>
              </w:rPr>
            </w:pPr>
            <w:r w:rsidRPr="00FA7F72">
              <w:rPr>
                <w:rFonts w:cstheme="minorHAnsi"/>
              </w:rPr>
              <w:t>Greenwich Baths</w:t>
            </w:r>
            <w:r>
              <w:rPr>
                <w:rFonts w:cstheme="minorHAnsi"/>
              </w:rPr>
              <w:t xml:space="preserve"> event liquor licence</w:t>
            </w:r>
          </w:p>
        </w:tc>
      </w:tr>
      <w:tr w:rsidR="00967C9F" w:rsidRPr="00FA7F72" w14:paraId="6BFB24B1" w14:textId="77777777" w:rsidTr="009E6D80">
        <w:tc>
          <w:tcPr>
            <w:tcW w:w="1190" w:type="dxa"/>
            <w:tcBorders>
              <w:top w:val="single" w:sz="4" w:space="0" w:color="auto"/>
              <w:left w:val="single" w:sz="4" w:space="0" w:color="auto"/>
              <w:bottom w:val="single" w:sz="4" w:space="0" w:color="auto"/>
              <w:right w:val="single" w:sz="4" w:space="0" w:color="auto"/>
            </w:tcBorders>
          </w:tcPr>
          <w:p w14:paraId="76254CFE" w14:textId="77777777" w:rsidR="00967C9F" w:rsidRDefault="00967C9F" w:rsidP="009E6D80">
            <w:pPr>
              <w:spacing w:before="100" w:beforeAutospacing="1"/>
              <w:rPr>
                <w:rFonts w:cstheme="minorHAnsi"/>
              </w:rPr>
            </w:pPr>
            <w:r>
              <w:rPr>
                <w:rFonts w:cstheme="minorHAnsi"/>
              </w:rPr>
              <w:t>06/09/18</w:t>
            </w:r>
          </w:p>
        </w:tc>
        <w:tc>
          <w:tcPr>
            <w:tcW w:w="2574" w:type="dxa"/>
            <w:tcBorders>
              <w:top w:val="single" w:sz="4" w:space="0" w:color="auto"/>
              <w:left w:val="single" w:sz="4" w:space="0" w:color="auto"/>
              <w:bottom w:val="single" w:sz="4" w:space="0" w:color="auto"/>
              <w:right w:val="single" w:sz="4" w:space="0" w:color="auto"/>
            </w:tcBorders>
          </w:tcPr>
          <w:p w14:paraId="1007B339" w14:textId="77777777" w:rsidR="00967C9F" w:rsidRDefault="00967C9F" w:rsidP="009E6D80">
            <w:pPr>
              <w:spacing w:before="100" w:beforeAutospacing="1"/>
              <w:rPr>
                <w:rFonts w:cstheme="minorHAnsi"/>
              </w:rPr>
            </w:pPr>
            <w:r>
              <w:rPr>
                <w:rFonts w:cstheme="minorHAnsi"/>
              </w:rPr>
              <w:t>Cllr Vissel LCC</w:t>
            </w:r>
          </w:p>
        </w:tc>
        <w:tc>
          <w:tcPr>
            <w:tcW w:w="5252" w:type="dxa"/>
            <w:tcBorders>
              <w:top w:val="single" w:sz="4" w:space="0" w:color="auto"/>
              <w:left w:val="single" w:sz="4" w:space="0" w:color="auto"/>
              <w:bottom w:val="single" w:sz="4" w:space="0" w:color="auto"/>
              <w:right w:val="single" w:sz="4" w:space="0" w:color="auto"/>
            </w:tcBorders>
          </w:tcPr>
          <w:p w14:paraId="12734A6E" w14:textId="77777777" w:rsidR="00967C9F" w:rsidRPr="00FA7F72" w:rsidRDefault="00967C9F" w:rsidP="009E6D80">
            <w:pPr>
              <w:spacing w:before="100" w:beforeAutospacing="1"/>
              <w:rPr>
                <w:rFonts w:cstheme="minorHAnsi"/>
              </w:rPr>
            </w:pPr>
            <w:r>
              <w:rPr>
                <w:rFonts w:cstheme="minorHAnsi"/>
              </w:rPr>
              <w:t xml:space="preserve">Receipt letter to Hon </w:t>
            </w:r>
            <w:proofErr w:type="gramStart"/>
            <w:r>
              <w:rPr>
                <w:rFonts w:cstheme="minorHAnsi"/>
              </w:rPr>
              <w:t>A</w:t>
            </w:r>
            <w:proofErr w:type="gramEnd"/>
            <w:r>
              <w:rPr>
                <w:rFonts w:cstheme="minorHAnsi"/>
              </w:rPr>
              <w:t xml:space="preserve"> Roberts 050918</w:t>
            </w:r>
          </w:p>
        </w:tc>
      </w:tr>
      <w:tr w:rsidR="00967C9F" w:rsidRPr="00FA7F72" w14:paraId="48103ADC" w14:textId="77777777" w:rsidTr="009E6D80">
        <w:tc>
          <w:tcPr>
            <w:tcW w:w="1190" w:type="dxa"/>
            <w:tcBorders>
              <w:top w:val="single" w:sz="4" w:space="0" w:color="auto"/>
              <w:left w:val="single" w:sz="4" w:space="0" w:color="auto"/>
              <w:bottom w:val="single" w:sz="4" w:space="0" w:color="auto"/>
              <w:right w:val="single" w:sz="4" w:space="0" w:color="auto"/>
            </w:tcBorders>
          </w:tcPr>
          <w:p w14:paraId="1CBB8620" w14:textId="77777777" w:rsidR="00967C9F" w:rsidRDefault="00967C9F" w:rsidP="009E6D80">
            <w:pPr>
              <w:spacing w:before="100" w:beforeAutospacing="1"/>
              <w:rPr>
                <w:rFonts w:cstheme="minorHAnsi"/>
              </w:rPr>
            </w:pPr>
            <w:r>
              <w:rPr>
                <w:rFonts w:cstheme="minorHAnsi"/>
              </w:rPr>
              <w:t>06/09/18</w:t>
            </w:r>
          </w:p>
        </w:tc>
        <w:tc>
          <w:tcPr>
            <w:tcW w:w="2574" w:type="dxa"/>
            <w:tcBorders>
              <w:top w:val="single" w:sz="4" w:space="0" w:color="auto"/>
              <w:left w:val="single" w:sz="4" w:space="0" w:color="auto"/>
              <w:bottom w:val="single" w:sz="4" w:space="0" w:color="auto"/>
              <w:right w:val="single" w:sz="4" w:space="0" w:color="auto"/>
            </w:tcBorders>
          </w:tcPr>
          <w:p w14:paraId="61153BC9" w14:textId="77777777" w:rsidR="00967C9F" w:rsidRDefault="00967C9F" w:rsidP="009E6D80">
            <w:pPr>
              <w:spacing w:before="100" w:beforeAutospacing="1"/>
              <w:rPr>
                <w:rFonts w:cstheme="minorHAnsi"/>
              </w:rPr>
            </w:pPr>
            <w:r>
              <w:rPr>
                <w:rFonts w:cstheme="minorHAnsi"/>
              </w:rPr>
              <w:t>Cllr Zbik LCC</w:t>
            </w:r>
          </w:p>
        </w:tc>
        <w:tc>
          <w:tcPr>
            <w:tcW w:w="5252" w:type="dxa"/>
            <w:tcBorders>
              <w:top w:val="single" w:sz="4" w:space="0" w:color="auto"/>
              <w:left w:val="single" w:sz="4" w:space="0" w:color="auto"/>
              <w:bottom w:val="single" w:sz="4" w:space="0" w:color="auto"/>
              <w:right w:val="single" w:sz="4" w:space="0" w:color="auto"/>
            </w:tcBorders>
          </w:tcPr>
          <w:p w14:paraId="06A376C6" w14:textId="77777777" w:rsidR="00967C9F" w:rsidRDefault="00967C9F" w:rsidP="009E6D80">
            <w:pPr>
              <w:spacing w:before="100" w:beforeAutospacing="1"/>
              <w:rPr>
                <w:rFonts w:cstheme="minorHAnsi"/>
              </w:rPr>
            </w:pPr>
            <w:r>
              <w:rPr>
                <w:rFonts w:cstheme="minorHAnsi"/>
              </w:rPr>
              <w:t xml:space="preserve">Receipt letter to Hon </w:t>
            </w:r>
            <w:proofErr w:type="gramStart"/>
            <w:r>
              <w:rPr>
                <w:rFonts w:cstheme="minorHAnsi"/>
              </w:rPr>
              <w:t>A</w:t>
            </w:r>
            <w:proofErr w:type="gramEnd"/>
            <w:r>
              <w:rPr>
                <w:rFonts w:cstheme="minorHAnsi"/>
              </w:rPr>
              <w:t xml:space="preserve"> Roberts 050918</w:t>
            </w:r>
          </w:p>
        </w:tc>
      </w:tr>
      <w:tr w:rsidR="00967C9F" w:rsidRPr="00FA7F72" w14:paraId="3DEEAE0F" w14:textId="77777777" w:rsidTr="009E6D80">
        <w:tc>
          <w:tcPr>
            <w:tcW w:w="1190" w:type="dxa"/>
            <w:tcBorders>
              <w:top w:val="single" w:sz="4" w:space="0" w:color="auto"/>
              <w:left w:val="single" w:sz="4" w:space="0" w:color="auto"/>
              <w:bottom w:val="single" w:sz="4" w:space="0" w:color="auto"/>
              <w:right w:val="single" w:sz="4" w:space="0" w:color="auto"/>
            </w:tcBorders>
          </w:tcPr>
          <w:p w14:paraId="31AED4DA" w14:textId="77777777" w:rsidR="00967C9F" w:rsidRDefault="00967C9F" w:rsidP="009E6D80">
            <w:pPr>
              <w:spacing w:before="100" w:beforeAutospacing="1"/>
              <w:rPr>
                <w:rFonts w:cstheme="minorHAnsi"/>
              </w:rPr>
            </w:pPr>
            <w:r>
              <w:rPr>
                <w:rFonts w:cstheme="minorHAnsi"/>
              </w:rPr>
              <w:t>06/09/18</w:t>
            </w:r>
          </w:p>
        </w:tc>
        <w:tc>
          <w:tcPr>
            <w:tcW w:w="2574" w:type="dxa"/>
            <w:tcBorders>
              <w:top w:val="single" w:sz="4" w:space="0" w:color="auto"/>
              <w:left w:val="single" w:sz="4" w:space="0" w:color="auto"/>
              <w:bottom w:val="single" w:sz="4" w:space="0" w:color="auto"/>
              <w:right w:val="single" w:sz="4" w:space="0" w:color="auto"/>
            </w:tcBorders>
          </w:tcPr>
          <w:p w14:paraId="1B287B40" w14:textId="77777777" w:rsidR="00967C9F" w:rsidRDefault="00967C9F" w:rsidP="009E6D80">
            <w:pPr>
              <w:spacing w:before="100" w:beforeAutospacing="1"/>
              <w:rPr>
                <w:rFonts w:cstheme="minorHAnsi"/>
              </w:rPr>
            </w:pPr>
            <w:r>
              <w:rPr>
                <w:rFonts w:cstheme="minorHAnsi"/>
              </w:rPr>
              <w:t>Cllr Palmer LCC</w:t>
            </w:r>
          </w:p>
        </w:tc>
        <w:tc>
          <w:tcPr>
            <w:tcW w:w="5252" w:type="dxa"/>
            <w:tcBorders>
              <w:top w:val="single" w:sz="4" w:space="0" w:color="auto"/>
              <w:left w:val="single" w:sz="4" w:space="0" w:color="auto"/>
              <w:bottom w:val="single" w:sz="4" w:space="0" w:color="auto"/>
              <w:right w:val="single" w:sz="4" w:space="0" w:color="auto"/>
            </w:tcBorders>
          </w:tcPr>
          <w:p w14:paraId="7B0D07BC" w14:textId="77777777" w:rsidR="00967C9F" w:rsidRDefault="00967C9F" w:rsidP="009E6D80">
            <w:pPr>
              <w:spacing w:before="100" w:beforeAutospacing="1"/>
              <w:rPr>
                <w:rFonts w:cstheme="minorHAnsi"/>
              </w:rPr>
            </w:pPr>
            <w:r>
              <w:rPr>
                <w:rFonts w:cstheme="minorHAnsi"/>
              </w:rPr>
              <w:t xml:space="preserve">Receipt letter to Hon </w:t>
            </w:r>
            <w:proofErr w:type="gramStart"/>
            <w:r>
              <w:rPr>
                <w:rFonts w:cstheme="minorHAnsi"/>
              </w:rPr>
              <w:t>A</w:t>
            </w:r>
            <w:proofErr w:type="gramEnd"/>
            <w:r>
              <w:rPr>
                <w:rFonts w:cstheme="minorHAnsi"/>
              </w:rPr>
              <w:t xml:space="preserve"> Roberts 050918</w:t>
            </w:r>
          </w:p>
        </w:tc>
      </w:tr>
      <w:tr w:rsidR="00967C9F" w:rsidRPr="00FA7F72" w14:paraId="2C2EEDE9" w14:textId="77777777" w:rsidTr="009E6D80">
        <w:tc>
          <w:tcPr>
            <w:tcW w:w="1190" w:type="dxa"/>
            <w:tcBorders>
              <w:top w:val="single" w:sz="4" w:space="0" w:color="auto"/>
              <w:left w:val="single" w:sz="4" w:space="0" w:color="auto"/>
              <w:bottom w:val="single" w:sz="4" w:space="0" w:color="auto"/>
              <w:right w:val="single" w:sz="4" w:space="0" w:color="auto"/>
            </w:tcBorders>
          </w:tcPr>
          <w:p w14:paraId="08984B8C" w14:textId="77777777" w:rsidR="00967C9F" w:rsidRPr="00FA7F72" w:rsidRDefault="00967C9F" w:rsidP="009E6D80">
            <w:pPr>
              <w:spacing w:before="100" w:beforeAutospacing="1"/>
              <w:rPr>
                <w:rFonts w:cstheme="minorHAnsi"/>
              </w:rPr>
            </w:pPr>
            <w:r>
              <w:rPr>
                <w:rFonts w:cstheme="minorHAnsi"/>
              </w:rPr>
              <w:lastRenderedPageBreak/>
              <w:t>07/09/18</w:t>
            </w:r>
          </w:p>
        </w:tc>
        <w:tc>
          <w:tcPr>
            <w:tcW w:w="2574" w:type="dxa"/>
            <w:tcBorders>
              <w:top w:val="single" w:sz="4" w:space="0" w:color="auto"/>
              <w:left w:val="single" w:sz="4" w:space="0" w:color="auto"/>
              <w:bottom w:val="single" w:sz="4" w:space="0" w:color="auto"/>
              <w:right w:val="single" w:sz="4" w:space="0" w:color="auto"/>
            </w:tcBorders>
          </w:tcPr>
          <w:p w14:paraId="5596E205" w14:textId="77777777" w:rsidR="00967C9F" w:rsidRPr="00FA7F72" w:rsidRDefault="00967C9F" w:rsidP="009E6D80">
            <w:pPr>
              <w:spacing w:before="100" w:beforeAutospacing="1"/>
              <w:rPr>
                <w:rFonts w:cstheme="minorHAnsi"/>
              </w:rPr>
            </w:pPr>
            <w:r>
              <w:rPr>
                <w:rFonts w:cstheme="minorHAnsi"/>
              </w:rPr>
              <w:t xml:space="preserve">D Stevens LCC to A Winney </w:t>
            </w:r>
          </w:p>
        </w:tc>
        <w:tc>
          <w:tcPr>
            <w:tcW w:w="5252" w:type="dxa"/>
            <w:tcBorders>
              <w:top w:val="single" w:sz="4" w:space="0" w:color="auto"/>
              <w:left w:val="single" w:sz="4" w:space="0" w:color="auto"/>
              <w:bottom w:val="single" w:sz="4" w:space="0" w:color="auto"/>
              <w:right w:val="single" w:sz="4" w:space="0" w:color="auto"/>
            </w:tcBorders>
          </w:tcPr>
          <w:p w14:paraId="1869C172" w14:textId="77777777" w:rsidR="00967C9F" w:rsidRPr="00FA7F72" w:rsidRDefault="00967C9F" w:rsidP="009E6D80">
            <w:pPr>
              <w:spacing w:before="100" w:beforeAutospacing="1"/>
              <w:rPr>
                <w:rFonts w:cstheme="minorHAnsi"/>
              </w:rPr>
            </w:pPr>
            <w:r>
              <w:rPr>
                <w:rFonts w:cstheme="minorHAnsi"/>
              </w:rPr>
              <w:t>Greenwich Baths event</w:t>
            </w:r>
          </w:p>
        </w:tc>
      </w:tr>
      <w:tr w:rsidR="00967C9F" w:rsidRPr="00FA7F72" w14:paraId="64D6BE52" w14:textId="77777777" w:rsidTr="009E6D80">
        <w:tc>
          <w:tcPr>
            <w:tcW w:w="1190" w:type="dxa"/>
            <w:tcBorders>
              <w:top w:val="single" w:sz="4" w:space="0" w:color="auto"/>
              <w:left w:val="single" w:sz="4" w:space="0" w:color="auto"/>
              <w:bottom w:val="single" w:sz="4" w:space="0" w:color="auto"/>
              <w:right w:val="single" w:sz="4" w:space="0" w:color="auto"/>
            </w:tcBorders>
          </w:tcPr>
          <w:p w14:paraId="1F69BFAA" w14:textId="77777777" w:rsidR="00967C9F" w:rsidRDefault="00967C9F" w:rsidP="009E6D80">
            <w:pPr>
              <w:spacing w:before="100" w:beforeAutospacing="1"/>
              <w:rPr>
                <w:rFonts w:cstheme="minorHAnsi"/>
              </w:rPr>
            </w:pPr>
            <w:r>
              <w:rPr>
                <w:rFonts w:cstheme="minorHAnsi"/>
              </w:rPr>
              <w:t>07/09/18</w:t>
            </w:r>
          </w:p>
        </w:tc>
        <w:tc>
          <w:tcPr>
            <w:tcW w:w="2574" w:type="dxa"/>
            <w:tcBorders>
              <w:top w:val="single" w:sz="4" w:space="0" w:color="auto"/>
              <w:left w:val="single" w:sz="4" w:space="0" w:color="auto"/>
              <w:bottom w:val="single" w:sz="4" w:space="0" w:color="auto"/>
              <w:right w:val="single" w:sz="4" w:space="0" w:color="auto"/>
            </w:tcBorders>
          </w:tcPr>
          <w:p w14:paraId="36EAA331" w14:textId="77777777" w:rsidR="00967C9F" w:rsidRDefault="00967C9F" w:rsidP="009E6D80">
            <w:pPr>
              <w:spacing w:before="100" w:beforeAutospacing="1"/>
              <w:rPr>
                <w:rFonts w:cstheme="minorHAnsi"/>
              </w:rPr>
            </w:pPr>
            <w:r>
              <w:rPr>
                <w:rFonts w:cstheme="minorHAnsi"/>
              </w:rPr>
              <w:t>EPA</w:t>
            </w:r>
          </w:p>
        </w:tc>
        <w:tc>
          <w:tcPr>
            <w:tcW w:w="5252" w:type="dxa"/>
            <w:tcBorders>
              <w:top w:val="single" w:sz="4" w:space="0" w:color="auto"/>
              <w:left w:val="single" w:sz="4" w:space="0" w:color="auto"/>
              <w:bottom w:val="single" w:sz="4" w:space="0" w:color="auto"/>
              <w:right w:val="single" w:sz="4" w:space="0" w:color="auto"/>
            </w:tcBorders>
          </w:tcPr>
          <w:p w14:paraId="62835EBF" w14:textId="77777777" w:rsidR="00967C9F" w:rsidRDefault="00967C9F" w:rsidP="009E6D80">
            <w:pPr>
              <w:spacing w:before="100" w:beforeAutospacing="1"/>
              <w:rPr>
                <w:rFonts w:cstheme="minorHAnsi"/>
              </w:rPr>
            </w:pPr>
            <w:r>
              <w:rPr>
                <w:rFonts w:cstheme="minorHAnsi"/>
              </w:rPr>
              <w:t>Ack receipt of GCA letter to A Levy</w:t>
            </w:r>
          </w:p>
        </w:tc>
      </w:tr>
      <w:tr w:rsidR="00967C9F" w:rsidRPr="00FA7F72" w14:paraId="0099C530" w14:textId="77777777" w:rsidTr="009E6D80">
        <w:tc>
          <w:tcPr>
            <w:tcW w:w="1190" w:type="dxa"/>
            <w:tcBorders>
              <w:top w:val="single" w:sz="4" w:space="0" w:color="auto"/>
              <w:left w:val="single" w:sz="4" w:space="0" w:color="auto"/>
              <w:bottom w:val="single" w:sz="4" w:space="0" w:color="auto"/>
              <w:right w:val="single" w:sz="4" w:space="0" w:color="auto"/>
            </w:tcBorders>
          </w:tcPr>
          <w:p w14:paraId="1D503013" w14:textId="77777777" w:rsidR="00967C9F" w:rsidRDefault="00967C9F" w:rsidP="009E6D80">
            <w:pPr>
              <w:spacing w:before="100" w:beforeAutospacing="1"/>
              <w:rPr>
                <w:rFonts w:cstheme="minorHAnsi"/>
              </w:rPr>
            </w:pPr>
            <w:r>
              <w:rPr>
                <w:rFonts w:cstheme="minorHAnsi"/>
              </w:rPr>
              <w:t>07/09/18</w:t>
            </w:r>
          </w:p>
        </w:tc>
        <w:tc>
          <w:tcPr>
            <w:tcW w:w="2574" w:type="dxa"/>
            <w:tcBorders>
              <w:top w:val="single" w:sz="4" w:space="0" w:color="auto"/>
              <w:left w:val="single" w:sz="4" w:space="0" w:color="auto"/>
              <w:bottom w:val="single" w:sz="4" w:space="0" w:color="auto"/>
              <w:right w:val="single" w:sz="4" w:space="0" w:color="auto"/>
            </w:tcBorders>
          </w:tcPr>
          <w:p w14:paraId="28510C0A" w14:textId="77777777" w:rsidR="00967C9F" w:rsidRDefault="00967C9F" w:rsidP="009E6D80">
            <w:pPr>
              <w:spacing w:before="100" w:beforeAutospacing="1"/>
              <w:rPr>
                <w:rFonts w:cstheme="minorHAnsi"/>
              </w:rPr>
            </w:pPr>
            <w:r>
              <w:rPr>
                <w:rFonts w:cstheme="minorHAnsi"/>
              </w:rPr>
              <w:t xml:space="preserve">K McKenzie-Wilson EPA </w:t>
            </w:r>
          </w:p>
        </w:tc>
        <w:tc>
          <w:tcPr>
            <w:tcW w:w="5252" w:type="dxa"/>
            <w:tcBorders>
              <w:top w:val="single" w:sz="4" w:space="0" w:color="auto"/>
              <w:left w:val="single" w:sz="4" w:space="0" w:color="auto"/>
              <w:bottom w:val="single" w:sz="4" w:space="0" w:color="auto"/>
              <w:right w:val="single" w:sz="4" w:space="0" w:color="auto"/>
            </w:tcBorders>
          </w:tcPr>
          <w:p w14:paraId="4847ABE1" w14:textId="77777777" w:rsidR="00967C9F" w:rsidRDefault="00967C9F" w:rsidP="009E6D80">
            <w:pPr>
              <w:spacing w:before="100" w:beforeAutospacing="1"/>
              <w:rPr>
                <w:rFonts w:cstheme="minorHAnsi"/>
              </w:rPr>
            </w:pPr>
            <w:r>
              <w:rPr>
                <w:rFonts w:cstheme="minorHAnsi"/>
              </w:rPr>
              <w:t>Ack receipt letter to A Levy</w:t>
            </w:r>
          </w:p>
        </w:tc>
      </w:tr>
      <w:tr w:rsidR="00967C9F" w:rsidRPr="00FA7F72" w14:paraId="50D99A2F" w14:textId="77777777" w:rsidTr="009E6D80">
        <w:tc>
          <w:tcPr>
            <w:tcW w:w="1190" w:type="dxa"/>
            <w:tcBorders>
              <w:top w:val="single" w:sz="4" w:space="0" w:color="auto"/>
              <w:left w:val="single" w:sz="4" w:space="0" w:color="auto"/>
              <w:bottom w:val="single" w:sz="4" w:space="0" w:color="auto"/>
              <w:right w:val="single" w:sz="4" w:space="0" w:color="auto"/>
            </w:tcBorders>
          </w:tcPr>
          <w:p w14:paraId="262E6BE0" w14:textId="77777777" w:rsidR="00967C9F" w:rsidRDefault="00967C9F" w:rsidP="009E6D80">
            <w:pPr>
              <w:spacing w:before="100" w:beforeAutospacing="1"/>
              <w:rPr>
                <w:rFonts w:cstheme="minorHAnsi"/>
              </w:rPr>
            </w:pPr>
            <w:r>
              <w:rPr>
                <w:rFonts w:cstheme="minorHAnsi"/>
              </w:rPr>
              <w:t>07/09/18</w:t>
            </w:r>
          </w:p>
        </w:tc>
        <w:tc>
          <w:tcPr>
            <w:tcW w:w="2574" w:type="dxa"/>
            <w:tcBorders>
              <w:top w:val="single" w:sz="4" w:space="0" w:color="auto"/>
              <w:left w:val="single" w:sz="4" w:space="0" w:color="auto"/>
              <w:bottom w:val="single" w:sz="4" w:space="0" w:color="auto"/>
              <w:right w:val="single" w:sz="4" w:space="0" w:color="auto"/>
            </w:tcBorders>
          </w:tcPr>
          <w:p w14:paraId="5DED3502" w14:textId="77777777" w:rsidR="00967C9F" w:rsidRDefault="00967C9F" w:rsidP="009E6D80">
            <w:pPr>
              <w:spacing w:before="100" w:beforeAutospacing="1"/>
              <w:rPr>
                <w:rFonts w:cstheme="minorHAnsi"/>
              </w:rPr>
            </w:pPr>
            <w:r>
              <w:rPr>
                <w:rFonts w:cstheme="minorHAnsi"/>
              </w:rPr>
              <w:t>A Cochrane EPA</w:t>
            </w:r>
          </w:p>
        </w:tc>
        <w:tc>
          <w:tcPr>
            <w:tcW w:w="5252" w:type="dxa"/>
            <w:tcBorders>
              <w:top w:val="single" w:sz="4" w:space="0" w:color="auto"/>
              <w:left w:val="single" w:sz="4" w:space="0" w:color="auto"/>
              <w:bottom w:val="single" w:sz="4" w:space="0" w:color="auto"/>
              <w:right w:val="single" w:sz="4" w:space="0" w:color="auto"/>
            </w:tcBorders>
          </w:tcPr>
          <w:p w14:paraId="701781C0" w14:textId="77777777" w:rsidR="00967C9F" w:rsidRDefault="00967C9F" w:rsidP="009E6D80">
            <w:pPr>
              <w:spacing w:before="100" w:beforeAutospacing="1"/>
              <w:rPr>
                <w:rFonts w:cstheme="minorHAnsi"/>
              </w:rPr>
            </w:pPr>
            <w:r>
              <w:rPr>
                <w:rFonts w:cstheme="minorHAnsi"/>
              </w:rPr>
              <w:t>Ack receipt letter to A Levy</w:t>
            </w:r>
          </w:p>
        </w:tc>
      </w:tr>
      <w:tr w:rsidR="00967C9F" w:rsidRPr="00FA7F72" w14:paraId="6A28B635" w14:textId="77777777" w:rsidTr="009E6D80">
        <w:tc>
          <w:tcPr>
            <w:tcW w:w="1190" w:type="dxa"/>
            <w:tcBorders>
              <w:top w:val="single" w:sz="4" w:space="0" w:color="auto"/>
              <w:left w:val="single" w:sz="4" w:space="0" w:color="auto"/>
              <w:bottom w:val="single" w:sz="4" w:space="0" w:color="auto"/>
              <w:right w:val="single" w:sz="4" w:space="0" w:color="auto"/>
            </w:tcBorders>
          </w:tcPr>
          <w:p w14:paraId="46FCEB98" w14:textId="77777777" w:rsidR="00967C9F" w:rsidRDefault="00967C9F" w:rsidP="009E6D80">
            <w:pPr>
              <w:spacing w:before="100" w:beforeAutospacing="1"/>
              <w:rPr>
                <w:rFonts w:cstheme="minorHAnsi"/>
              </w:rPr>
            </w:pPr>
            <w:r>
              <w:rPr>
                <w:rFonts w:cstheme="minorHAnsi"/>
              </w:rPr>
              <w:t>07/09/18</w:t>
            </w:r>
          </w:p>
        </w:tc>
        <w:tc>
          <w:tcPr>
            <w:tcW w:w="2574" w:type="dxa"/>
            <w:tcBorders>
              <w:top w:val="single" w:sz="4" w:space="0" w:color="auto"/>
              <w:left w:val="single" w:sz="4" w:space="0" w:color="auto"/>
              <w:bottom w:val="single" w:sz="4" w:space="0" w:color="auto"/>
              <w:right w:val="single" w:sz="4" w:space="0" w:color="auto"/>
            </w:tcBorders>
          </w:tcPr>
          <w:p w14:paraId="6FE6FCFC" w14:textId="77777777" w:rsidR="00967C9F" w:rsidRDefault="00967C9F" w:rsidP="009E6D80">
            <w:pPr>
              <w:spacing w:before="100" w:beforeAutospacing="1"/>
              <w:rPr>
                <w:rFonts w:cstheme="minorHAnsi"/>
              </w:rPr>
            </w:pPr>
            <w:r>
              <w:rPr>
                <w:rFonts w:cstheme="minorHAnsi"/>
              </w:rPr>
              <w:t xml:space="preserve">K McKenzie-Wilson EPA </w:t>
            </w:r>
          </w:p>
        </w:tc>
        <w:tc>
          <w:tcPr>
            <w:tcW w:w="5252" w:type="dxa"/>
            <w:tcBorders>
              <w:top w:val="single" w:sz="4" w:space="0" w:color="auto"/>
              <w:left w:val="single" w:sz="4" w:space="0" w:color="auto"/>
              <w:bottom w:val="single" w:sz="4" w:space="0" w:color="auto"/>
              <w:right w:val="single" w:sz="4" w:space="0" w:color="auto"/>
            </w:tcBorders>
          </w:tcPr>
          <w:p w14:paraId="0B84366D" w14:textId="77777777" w:rsidR="00967C9F" w:rsidRDefault="00967C9F" w:rsidP="009E6D80">
            <w:pPr>
              <w:spacing w:before="100" w:beforeAutospacing="1"/>
              <w:rPr>
                <w:rFonts w:cstheme="minorHAnsi"/>
              </w:rPr>
            </w:pPr>
            <w:r>
              <w:rPr>
                <w:rFonts w:cstheme="minorHAnsi"/>
              </w:rPr>
              <w:t>Ack receipt letter to A Levy</w:t>
            </w:r>
          </w:p>
        </w:tc>
      </w:tr>
      <w:tr w:rsidR="00967C9F" w:rsidRPr="00FA7F72" w14:paraId="15874AC0" w14:textId="77777777" w:rsidTr="009E6D80">
        <w:tc>
          <w:tcPr>
            <w:tcW w:w="1190" w:type="dxa"/>
            <w:tcBorders>
              <w:top w:val="single" w:sz="4" w:space="0" w:color="auto"/>
              <w:left w:val="single" w:sz="4" w:space="0" w:color="auto"/>
              <w:bottom w:val="single" w:sz="4" w:space="0" w:color="auto"/>
              <w:right w:val="single" w:sz="4" w:space="0" w:color="auto"/>
            </w:tcBorders>
          </w:tcPr>
          <w:p w14:paraId="36E2FB74" w14:textId="77777777" w:rsidR="00967C9F" w:rsidRDefault="00967C9F" w:rsidP="009E6D80">
            <w:pPr>
              <w:spacing w:before="100" w:beforeAutospacing="1"/>
              <w:rPr>
                <w:rFonts w:cstheme="minorHAnsi"/>
              </w:rPr>
            </w:pPr>
            <w:r>
              <w:rPr>
                <w:rFonts w:cstheme="minorHAnsi"/>
              </w:rPr>
              <w:t>12/09/18</w:t>
            </w:r>
          </w:p>
        </w:tc>
        <w:tc>
          <w:tcPr>
            <w:tcW w:w="2574" w:type="dxa"/>
            <w:tcBorders>
              <w:top w:val="single" w:sz="4" w:space="0" w:color="auto"/>
              <w:left w:val="single" w:sz="4" w:space="0" w:color="auto"/>
              <w:bottom w:val="single" w:sz="4" w:space="0" w:color="auto"/>
              <w:right w:val="single" w:sz="4" w:space="0" w:color="auto"/>
            </w:tcBorders>
          </w:tcPr>
          <w:p w14:paraId="3CD54FB5" w14:textId="77777777" w:rsidR="00967C9F" w:rsidRDefault="00967C9F" w:rsidP="009E6D80">
            <w:pPr>
              <w:spacing w:before="100" w:beforeAutospacing="1"/>
              <w:rPr>
                <w:rFonts w:cstheme="minorHAnsi"/>
              </w:rPr>
            </w:pPr>
            <w:r>
              <w:rPr>
                <w:rFonts w:cstheme="minorHAnsi"/>
              </w:rPr>
              <w:t>Hon A Roberts</w:t>
            </w:r>
          </w:p>
        </w:tc>
        <w:tc>
          <w:tcPr>
            <w:tcW w:w="5252" w:type="dxa"/>
            <w:tcBorders>
              <w:top w:val="single" w:sz="4" w:space="0" w:color="auto"/>
              <w:left w:val="single" w:sz="4" w:space="0" w:color="auto"/>
              <w:bottom w:val="single" w:sz="4" w:space="0" w:color="auto"/>
              <w:right w:val="single" w:sz="4" w:space="0" w:color="auto"/>
            </w:tcBorders>
          </w:tcPr>
          <w:p w14:paraId="5E5F9FEE" w14:textId="77777777" w:rsidR="00967C9F" w:rsidRDefault="00967C9F" w:rsidP="009E6D80">
            <w:pPr>
              <w:spacing w:before="100" w:beforeAutospacing="1"/>
              <w:rPr>
                <w:rFonts w:cstheme="minorHAnsi"/>
              </w:rPr>
            </w:pPr>
            <w:r>
              <w:rPr>
                <w:rFonts w:cstheme="minorHAnsi"/>
              </w:rPr>
              <w:t>Ack receipt letter 050918</w:t>
            </w:r>
          </w:p>
        </w:tc>
      </w:tr>
      <w:tr w:rsidR="00967C9F" w:rsidRPr="00FA7F72" w14:paraId="1A7C498A" w14:textId="77777777" w:rsidTr="009E6D80">
        <w:tc>
          <w:tcPr>
            <w:tcW w:w="1190" w:type="dxa"/>
            <w:tcBorders>
              <w:top w:val="single" w:sz="4" w:space="0" w:color="auto"/>
              <w:left w:val="single" w:sz="4" w:space="0" w:color="auto"/>
              <w:bottom w:val="single" w:sz="4" w:space="0" w:color="auto"/>
              <w:right w:val="single" w:sz="4" w:space="0" w:color="auto"/>
            </w:tcBorders>
          </w:tcPr>
          <w:p w14:paraId="024B60B3" w14:textId="77777777" w:rsidR="00967C9F" w:rsidRDefault="00967C9F" w:rsidP="009E6D80">
            <w:pPr>
              <w:spacing w:before="100" w:beforeAutospacing="1"/>
              <w:rPr>
                <w:rFonts w:cstheme="minorHAnsi"/>
              </w:rPr>
            </w:pPr>
            <w:r>
              <w:rPr>
                <w:rFonts w:cstheme="minorHAnsi"/>
              </w:rPr>
              <w:t>12/09/18</w:t>
            </w:r>
          </w:p>
        </w:tc>
        <w:tc>
          <w:tcPr>
            <w:tcW w:w="2574" w:type="dxa"/>
            <w:tcBorders>
              <w:top w:val="single" w:sz="4" w:space="0" w:color="auto"/>
              <w:left w:val="single" w:sz="4" w:space="0" w:color="auto"/>
              <w:bottom w:val="single" w:sz="4" w:space="0" w:color="auto"/>
              <w:right w:val="single" w:sz="4" w:space="0" w:color="auto"/>
            </w:tcBorders>
          </w:tcPr>
          <w:p w14:paraId="20C9684E" w14:textId="77777777" w:rsidR="00967C9F" w:rsidRDefault="00967C9F" w:rsidP="009E6D80">
            <w:pPr>
              <w:spacing w:before="100" w:beforeAutospacing="1"/>
              <w:rPr>
                <w:rFonts w:cstheme="minorHAnsi"/>
              </w:rPr>
            </w:pPr>
            <w:r>
              <w:rPr>
                <w:rFonts w:cstheme="minorHAnsi"/>
              </w:rPr>
              <w:t xml:space="preserve">A Ryall GSC </w:t>
            </w:r>
          </w:p>
        </w:tc>
        <w:tc>
          <w:tcPr>
            <w:tcW w:w="5252" w:type="dxa"/>
            <w:tcBorders>
              <w:top w:val="single" w:sz="4" w:space="0" w:color="auto"/>
              <w:left w:val="single" w:sz="4" w:space="0" w:color="auto"/>
              <w:bottom w:val="single" w:sz="4" w:space="0" w:color="auto"/>
              <w:right w:val="single" w:sz="4" w:space="0" w:color="auto"/>
            </w:tcBorders>
          </w:tcPr>
          <w:p w14:paraId="69B3316E" w14:textId="77777777" w:rsidR="00967C9F" w:rsidRDefault="00967C9F" w:rsidP="009E6D80">
            <w:pPr>
              <w:spacing w:before="100" w:beforeAutospacing="1"/>
              <w:rPr>
                <w:rFonts w:cstheme="minorHAnsi"/>
              </w:rPr>
            </w:pPr>
            <w:r>
              <w:rPr>
                <w:rFonts w:cstheme="minorHAnsi"/>
              </w:rPr>
              <w:t>Copy email to LCPA re meeting re housing targets</w:t>
            </w:r>
          </w:p>
        </w:tc>
      </w:tr>
      <w:tr w:rsidR="00967C9F" w:rsidRPr="00FA7F72" w14:paraId="0CA024E9" w14:textId="77777777" w:rsidTr="009E6D80">
        <w:tc>
          <w:tcPr>
            <w:tcW w:w="1190" w:type="dxa"/>
            <w:tcBorders>
              <w:top w:val="single" w:sz="4" w:space="0" w:color="auto"/>
              <w:left w:val="single" w:sz="4" w:space="0" w:color="auto"/>
              <w:bottom w:val="single" w:sz="4" w:space="0" w:color="auto"/>
              <w:right w:val="single" w:sz="4" w:space="0" w:color="auto"/>
            </w:tcBorders>
          </w:tcPr>
          <w:p w14:paraId="2D1E0149" w14:textId="77777777" w:rsidR="00967C9F" w:rsidRDefault="00967C9F" w:rsidP="009E6D80">
            <w:pPr>
              <w:spacing w:before="100" w:beforeAutospacing="1"/>
              <w:rPr>
                <w:rFonts w:cstheme="minorHAnsi"/>
              </w:rPr>
            </w:pPr>
            <w:r>
              <w:rPr>
                <w:rFonts w:cstheme="minorHAnsi"/>
              </w:rPr>
              <w:t>13/09/18</w:t>
            </w:r>
          </w:p>
        </w:tc>
        <w:tc>
          <w:tcPr>
            <w:tcW w:w="2574" w:type="dxa"/>
            <w:tcBorders>
              <w:top w:val="single" w:sz="4" w:space="0" w:color="auto"/>
              <w:left w:val="single" w:sz="4" w:space="0" w:color="auto"/>
              <w:bottom w:val="single" w:sz="4" w:space="0" w:color="auto"/>
              <w:right w:val="single" w:sz="4" w:space="0" w:color="auto"/>
            </w:tcBorders>
          </w:tcPr>
          <w:p w14:paraId="7324124D" w14:textId="77777777" w:rsidR="00967C9F" w:rsidRDefault="00967C9F" w:rsidP="009E6D80">
            <w:pPr>
              <w:spacing w:before="100" w:beforeAutospacing="1"/>
              <w:rPr>
                <w:rFonts w:cstheme="minorHAnsi"/>
              </w:rPr>
            </w:pPr>
            <w:r>
              <w:rPr>
                <w:rFonts w:cstheme="minorHAnsi"/>
              </w:rPr>
              <w:t xml:space="preserve">Office Hon A Roberts </w:t>
            </w:r>
          </w:p>
        </w:tc>
        <w:tc>
          <w:tcPr>
            <w:tcW w:w="5252" w:type="dxa"/>
            <w:tcBorders>
              <w:top w:val="single" w:sz="4" w:space="0" w:color="auto"/>
              <w:left w:val="single" w:sz="4" w:space="0" w:color="auto"/>
              <w:bottom w:val="single" w:sz="4" w:space="0" w:color="auto"/>
              <w:right w:val="single" w:sz="4" w:space="0" w:color="auto"/>
            </w:tcBorders>
          </w:tcPr>
          <w:p w14:paraId="49DF0A6F" w14:textId="77777777" w:rsidR="00967C9F" w:rsidRDefault="00967C9F" w:rsidP="009E6D80">
            <w:pPr>
              <w:spacing w:before="100" w:beforeAutospacing="1"/>
              <w:rPr>
                <w:rFonts w:cstheme="minorHAnsi"/>
              </w:rPr>
            </w:pPr>
            <w:r>
              <w:rPr>
                <w:rFonts w:cstheme="minorHAnsi"/>
              </w:rPr>
              <w:t>Ack receipt letter 050918</w:t>
            </w:r>
          </w:p>
        </w:tc>
      </w:tr>
      <w:tr w:rsidR="00967C9F" w:rsidRPr="00FA7F72" w14:paraId="79FE6C10" w14:textId="77777777" w:rsidTr="009E6D80">
        <w:tc>
          <w:tcPr>
            <w:tcW w:w="1190" w:type="dxa"/>
            <w:tcBorders>
              <w:top w:val="single" w:sz="4" w:space="0" w:color="auto"/>
              <w:left w:val="single" w:sz="4" w:space="0" w:color="auto"/>
              <w:bottom w:val="single" w:sz="4" w:space="0" w:color="auto"/>
              <w:right w:val="single" w:sz="4" w:space="0" w:color="auto"/>
            </w:tcBorders>
          </w:tcPr>
          <w:p w14:paraId="76B4B74A" w14:textId="77777777" w:rsidR="00967C9F" w:rsidRDefault="00967C9F" w:rsidP="009E6D80">
            <w:pPr>
              <w:spacing w:before="100" w:beforeAutospacing="1"/>
              <w:rPr>
                <w:rFonts w:cstheme="minorHAnsi"/>
              </w:rPr>
            </w:pPr>
            <w:r>
              <w:rPr>
                <w:rFonts w:cstheme="minorHAnsi"/>
              </w:rPr>
              <w:t>14/09/18</w:t>
            </w:r>
          </w:p>
        </w:tc>
        <w:tc>
          <w:tcPr>
            <w:tcW w:w="2574" w:type="dxa"/>
            <w:tcBorders>
              <w:top w:val="single" w:sz="4" w:space="0" w:color="auto"/>
              <w:left w:val="single" w:sz="4" w:space="0" w:color="auto"/>
              <w:bottom w:val="single" w:sz="4" w:space="0" w:color="auto"/>
              <w:right w:val="single" w:sz="4" w:space="0" w:color="auto"/>
            </w:tcBorders>
          </w:tcPr>
          <w:p w14:paraId="0DE87803" w14:textId="77777777" w:rsidR="00967C9F" w:rsidRDefault="00967C9F" w:rsidP="009E6D80">
            <w:pPr>
              <w:spacing w:before="100" w:beforeAutospacing="1"/>
              <w:rPr>
                <w:rFonts w:cstheme="minorHAnsi"/>
              </w:rPr>
            </w:pPr>
            <w:r>
              <w:rPr>
                <w:rFonts w:cstheme="minorHAnsi"/>
              </w:rPr>
              <w:t xml:space="preserve">K McKenzie-Wilson EPA </w:t>
            </w:r>
          </w:p>
        </w:tc>
        <w:tc>
          <w:tcPr>
            <w:tcW w:w="5252" w:type="dxa"/>
            <w:tcBorders>
              <w:top w:val="single" w:sz="4" w:space="0" w:color="auto"/>
              <w:left w:val="single" w:sz="4" w:space="0" w:color="auto"/>
              <w:bottom w:val="single" w:sz="4" w:space="0" w:color="auto"/>
              <w:right w:val="single" w:sz="4" w:space="0" w:color="auto"/>
            </w:tcBorders>
          </w:tcPr>
          <w:p w14:paraId="2A50D4BF" w14:textId="77777777" w:rsidR="00967C9F" w:rsidRDefault="00967C9F" w:rsidP="009E6D80">
            <w:pPr>
              <w:spacing w:before="100" w:beforeAutospacing="1"/>
              <w:rPr>
                <w:rFonts w:cstheme="minorHAnsi"/>
              </w:rPr>
            </w:pPr>
            <w:r>
              <w:rPr>
                <w:rFonts w:cstheme="minorHAnsi"/>
              </w:rPr>
              <w:t>Status response from A Levy EPA</w:t>
            </w:r>
          </w:p>
        </w:tc>
      </w:tr>
      <w:tr w:rsidR="00967C9F" w:rsidRPr="00FA7F72" w14:paraId="5220A370" w14:textId="77777777" w:rsidTr="009E6D80">
        <w:tc>
          <w:tcPr>
            <w:tcW w:w="1190" w:type="dxa"/>
            <w:tcBorders>
              <w:top w:val="single" w:sz="4" w:space="0" w:color="auto"/>
              <w:left w:val="single" w:sz="4" w:space="0" w:color="auto"/>
              <w:bottom w:val="single" w:sz="4" w:space="0" w:color="auto"/>
              <w:right w:val="single" w:sz="4" w:space="0" w:color="auto"/>
            </w:tcBorders>
          </w:tcPr>
          <w:p w14:paraId="3084A95C" w14:textId="77777777" w:rsidR="00967C9F" w:rsidRDefault="00967C9F" w:rsidP="009E6D80">
            <w:pPr>
              <w:spacing w:before="100" w:beforeAutospacing="1"/>
              <w:rPr>
                <w:rFonts w:cstheme="minorHAnsi"/>
              </w:rPr>
            </w:pPr>
            <w:r>
              <w:rPr>
                <w:rFonts w:cstheme="minorHAnsi"/>
              </w:rPr>
              <w:t>18/09/18</w:t>
            </w:r>
          </w:p>
        </w:tc>
        <w:tc>
          <w:tcPr>
            <w:tcW w:w="2574" w:type="dxa"/>
            <w:tcBorders>
              <w:top w:val="single" w:sz="4" w:space="0" w:color="auto"/>
              <w:left w:val="single" w:sz="4" w:space="0" w:color="auto"/>
              <w:bottom w:val="single" w:sz="4" w:space="0" w:color="auto"/>
              <w:right w:val="single" w:sz="4" w:space="0" w:color="auto"/>
            </w:tcBorders>
          </w:tcPr>
          <w:p w14:paraId="6C61F886" w14:textId="77777777" w:rsidR="00967C9F" w:rsidRDefault="00967C9F" w:rsidP="009E6D80">
            <w:pPr>
              <w:spacing w:before="100" w:beforeAutospacing="1"/>
              <w:rPr>
                <w:rFonts w:cstheme="minorHAnsi"/>
              </w:rPr>
            </w:pPr>
            <w:r>
              <w:rPr>
                <w:rFonts w:cstheme="minorHAnsi"/>
              </w:rPr>
              <w:t>A Cochrane EPA</w:t>
            </w:r>
          </w:p>
        </w:tc>
        <w:tc>
          <w:tcPr>
            <w:tcW w:w="5252" w:type="dxa"/>
            <w:tcBorders>
              <w:top w:val="single" w:sz="4" w:space="0" w:color="auto"/>
              <w:left w:val="single" w:sz="4" w:space="0" w:color="auto"/>
              <w:bottom w:val="single" w:sz="4" w:space="0" w:color="auto"/>
              <w:right w:val="single" w:sz="4" w:space="0" w:color="auto"/>
            </w:tcBorders>
          </w:tcPr>
          <w:p w14:paraId="05881F2D" w14:textId="77777777" w:rsidR="00967C9F" w:rsidRDefault="00967C9F" w:rsidP="009E6D80">
            <w:pPr>
              <w:spacing w:before="100" w:beforeAutospacing="1"/>
              <w:rPr>
                <w:rFonts w:cstheme="minorHAnsi"/>
              </w:rPr>
            </w:pPr>
            <w:r>
              <w:rPr>
                <w:rFonts w:cstheme="minorHAnsi"/>
              </w:rPr>
              <w:t>email and letter A Levy EPA 180918</w:t>
            </w:r>
          </w:p>
        </w:tc>
      </w:tr>
      <w:tr w:rsidR="00967C9F" w:rsidRPr="00FA7F72" w14:paraId="1FE5A65B" w14:textId="77777777" w:rsidTr="009E6D80">
        <w:tc>
          <w:tcPr>
            <w:tcW w:w="1190" w:type="dxa"/>
            <w:tcBorders>
              <w:top w:val="single" w:sz="4" w:space="0" w:color="auto"/>
              <w:left w:val="single" w:sz="4" w:space="0" w:color="auto"/>
              <w:bottom w:val="single" w:sz="4" w:space="0" w:color="auto"/>
              <w:right w:val="single" w:sz="4" w:space="0" w:color="auto"/>
            </w:tcBorders>
          </w:tcPr>
          <w:p w14:paraId="492AF254" w14:textId="77777777" w:rsidR="00967C9F" w:rsidRDefault="00967C9F" w:rsidP="009E6D80">
            <w:pPr>
              <w:spacing w:before="100" w:beforeAutospacing="1"/>
              <w:rPr>
                <w:rFonts w:cstheme="minorHAnsi"/>
              </w:rPr>
            </w:pPr>
            <w:r>
              <w:rPr>
                <w:rFonts w:cstheme="minorHAnsi"/>
              </w:rPr>
              <w:t>21/09/18</w:t>
            </w:r>
          </w:p>
        </w:tc>
        <w:tc>
          <w:tcPr>
            <w:tcW w:w="2574" w:type="dxa"/>
            <w:tcBorders>
              <w:top w:val="single" w:sz="4" w:space="0" w:color="auto"/>
              <w:left w:val="single" w:sz="4" w:space="0" w:color="auto"/>
              <w:bottom w:val="single" w:sz="4" w:space="0" w:color="auto"/>
              <w:right w:val="single" w:sz="4" w:space="0" w:color="auto"/>
            </w:tcBorders>
          </w:tcPr>
          <w:p w14:paraId="0F9F56E9" w14:textId="77777777" w:rsidR="00967C9F" w:rsidRDefault="00967C9F" w:rsidP="009E6D80">
            <w:pPr>
              <w:spacing w:before="100" w:beforeAutospacing="1"/>
              <w:rPr>
                <w:rFonts w:cstheme="minorHAnsi"/>
              </w:rPr>
            </w:pPr>
            <w:r>
              <w:rPr>
                <w:rFonts w:cstheme="minorHAnsi"/>
              </w:rPr>
              <w:t xml:space="preserve">T Zimmerman MP </w:t>
            </w:r>
          </w:p>
        </w:tc>
        <w:tc>
          <w:tcPr>
            <w:tcW w:w="5252" w:type="dxa"/>
            <w:tcBorders>
              <w:top w:val="single" w:sz="4" w:space="0" w:color="auto"/>
              <w:left w:val="single" w:sz="4" w:space="0" w:color="auto"/>
              <w:bottom w:val="single" w:sz="4" w:space="0" w:color="auto"/>
              <w:right w:val="single" w:sz="4" w:space="0" w:color="auto"/>
            </w:tcBorders>
          </w:tcPr>
          <w:p w14:paraId="6ED5ECAD" w14:textId="77777777" w:rsidR="00967C9F" w:rsidRDefault="00967C9F" w:rsidP="009E6D80">
            <w:pPr>
              <w:spacing w:before="100" w:beforeAutospacing="1"/>
              <w:rPr>
                <w:rFonts w:cstheme="minorHAnsi"/>
              </w:rPr>
            </w:pPr>
            <w:r>
              <w:rPr>
                <w:rFonts w:cstheme="minorHAnsi"/>
              </w:rPr>
              <w:t>Invitation North Sydney Community Awards</w:t>
            </w:r>
          </w:p>
        </w:tc>
      </w:tr>
      <w:tr w:rsidR="00967C9F" w:rsidRPr="00FA7F72" w14:paraId="06A5943C" w14:textId="77777777" w:rsidTr="009E6D80">
        <w:tc>
          <w:tcPr>
            <w:tcW w:w="1190" w:type="dxa"/>
            <w:tcBorders>
              <w:top w:val="single" w:sz="4" w:space="0" w:color="auto"/>
              <w:left w:val="single" w:sz="4" w:space="0" w:color="auto"/>
              <w:bottom w:val="single" w:sz="4" w:space="0" w:color="auto"/>
              <w:right w:val="single" w:sz="4" w:space="0" w:color="auto"/>
            </w:tcBorders>
          </w:tcPr>
          <w:p w14:paraId="482BAE20" w14:textId="77777777" w:rsidR="00967C9F" w:rsidRPr="00FA7F72" w:rsidRDefault="00967C9F" w:rsidP="009E6D80">
            <w:pPr>
              <w:spacing w:before="100" w:beforeAutospacing="1"/>
              <w:rPr>
                <w:rFonts w:cstheme="minorHAnsi"/>
              </w:rPr>
            </w:pPr>
            <w:r>
              <w:rPr>
                <w:rFonts w:cstheme="minorHAnsi"/>
              </w:rPr>
              <w:t>21/09/18</w:t>
            </w:r>
          </w:p>
        </w:tc>
        <w:tc>
          <w:tcPr>
            <w:tcW w:w="2574" w:type="dxa"/>
            <w:tcBorders>
              <w:top w:val="single" w:sz="4" w:space="0" w:color="auto"/>
              <w:left w:val="single" w:sz="4" w:space="0" w:color="auto"/>
              <w:bottom w:val="single" w:sz="4" w:space="0" w:color="auto"/>
              <w:right w:val="single" w:sz="4" w:space="0" w:color="auto"/>
            </w:tcBorders>
          </w:tcPr>
          <w:p w14:paraId="4EC3DCE3" w14:textId="77777777" w:rsidR="00967C9F" w:rsidRPr="00FA7F72" w:rsidRDefault="00967C9F" w:rsidP="009E6D80">
            <w:pPr>
              <w:spacing w:before="100" w:beforeAutospacing="1"/>
              <w:rPr>
                <w:rFonts w:cstheme="minorHAnsi"/>
              </w:rPr>
            </w:pPr>
            <w:r>
              <w:rPr>
                <w:rFonts w:cstheme="minorHAnsi"/>
              </w:rPr>
              <w:t>J Gornall LCC</w:t>
            </w:r>
          </w:p>
        </w:tc>
        <w:tc>
          <w:tcPr>
            <w:tcW w:w="5252" w:type="dxa"/>
            <w:tcBorders>
              <w:top w:val="single" w:sz="4" w:space="0" w:color="auto"/>
              <w:left w:val="single" w:sz="4" w:space="0" w:color="auto"/>
              <w:bottom w:val="single" w:sz="4" w:space="0" w:color="auto"/>
              <w:right w:val="single" w:sz="4" w:space="0" w:color="auto"/>
            </w:tcBorders>
          </w:tcPr>
          <w:p w14:paraId="4AFDD372" w14:textId="77777777" w:rsidR="00967C9F" w:rsidRPr="00FA7F72" w:rsidRDefault="00967C9F" w:rsidP="009E6D80">
            <w:pPr>
              <w:spacing w:before="100" w:beforeAutospacing="1"/>
              <w:rPr>
                <w:rFonts w:cstheme="minorHAnsi"/>
              </w:rPr>
            </w:pPr>
            <w:r>
              <w:rPr>
                <w:rFonts w:cstheme="minorHAnsi"/>
              </w:rPr>
              <w:t>Greenwich Baths event</w:t>
            </w:r>
          </w:p>
        </w:tc>
      </w:tr>
      <w:tr w:rsidR="00967C9F" w:rsidRPr="00FA7F72" w14:paraId="7AA169CC" w14:textId="77777777" w:rsidTr="009E6D80">
        <w:tc>
          <w:tcPr>
            <w:tcW w:w="1190" w:type="dxa"/>
            <w:tcBorders>
              <w:top w:val="single" w:sz="4" w:space="0" w:color="auto"/>
              <w:left w:val="single" w:sz="4" w:space="0" w:color="auto"/>
              <w:bottom w:val="single" w:sz="4" w:space="0" w:color="auto"/>
              <w:right w:val="single" w:sz="4" w:space="0" w:color="auto"/>
            </w:tcBorders>
          </w:tcPr>
          <w:p w14:paraId="193470C8" w14:textId="77777777" w:rsidR="00967C9F" w:rsidRPr="00FA7F72" w:rsidRDefault="00967C9F" w:rsidP="009E6D80">
            <w:pPr>
              <w:spacing w:before="100" w:beforeAutospacing="1"/>
              <w:rPr>
                <w:rFonts w:cstheme="minorHAnsi"/>
              </w:rPr>
            </w:pPr>
            <w:r>
              <w:rPr>
                <w:rFonts w:cstheme="minorHAnsi"/>
              </w:rPr>
              <w:t>23/09/18</w:t>
            </w:r>
          </w:p>
        </w:tc>
        <w:tc>
          <w:tcPr>
            <w:tcW w:w="2574" w:type="dxa"/>
            <w:tcBorders>
              <w:top w:val="single" w:sz="4" w:space="0" w:color="auto"/>
              <w:left w:val="single" w:sz="4" w:space="0" w:color="auto"/>
              <w:bottom w:val="single" w:sz="4" w:space="0" w:color="auto"/>
              <w:right w:val="single" w:sz="4" w:space="0" w:color="auto"/>
            </w:tcBorders>
          </w:tcPr>
          <w:p w14:paraId="0BD757DD" w14:textId="77777777" w:rsidR="00967C9F" w:rsidRPr="00FA7F72" w:rsidRDefault="00967C9F" w:rsidP="009E6D80">
            <w:pPr>
              <w:spacing w:before="100" w:beforeAutospacing="1"/>
              <w:rPr>
                <w:rFonts w:cstheme="minorHAnsi"/>
              </w:rPr>
            </w:pPr>
            <w:r>
              <w:rPr>
                <w:rFonts w:cstheme="minorHAnsi"/>
              </w:rPr>
              <w:t>OLG</w:t>
            </w:r>
          </w:p>
        </w:tc>
        <w:tc>
          <w:tcPr>
            <w:tcW w:w="5252" w:type="dxa"/>
            <w:tcBorders>
              <w:top w:val="single" w:sz="4" w:space="0" w:color="auto"/>
              <w:left w:val="single" w:sz="4" w:space="0" w:color="auto"/>
              <w:bottom w:val="single" w:sz="4" w:space="0" w:color="auto"/>
              <w:right w:val="single" w:sz="4" w:space="0" w:color="auto"/>
            </w:tcBorders>
          </w:tcPr>
          <w:p w14:paraId="5F527D65" w14:textId="77777777" w:rsidR="00967C9F" w:rsidRPr="00FA7F72" w:rsidRDefault="00967C9F" w:rsidP="009E6D80">
            <w:pPr>
              <w:spacing w:before="100" w:beforeAutospacing="1"/>
              <w:rPr>
                <w:rFonts w:cstheme="minorHAnsi"/>
              </w:rPr>
            </w:pPr>
            <w:r w:rsidRPr="00FA7F72">
              <w:rPr>
                <w:rFonts w:cstheme="minorHAnsi"/>
              </w:rPr>
              <w:t>Greenwich Baths acknowledgement</w:t>
            </w:r>
            <w:r>
              <w:rPr>
                <w:rFonts w:cstheme="minorHAnsi"/>
              </w:rPr>
              <w:t xml:space="preserve"> submission </w:t>
            </w:r>
          </w:p>
        </w:tc>
      </w:tr>
      <w:tr w:rsidR="00967C9F" w:rsidRPr="00FA7F72" w14:paraId="4B0848A7" w14:textId="77777777" w:rsidTr="009E6D80">
        <w:tc>
          <w:tcPr>
            <w:tcW w:w="1190" w:type="dxa"/>
            <w:tcBorders>
              <w:top w:val="single" w:sz="4" w:space="0" w:color="auto"/>
              <w:left w:val="single" w:sz="4" w:space="0" w:color="auto"/>
              <w:bottom w:val="single" w:sz="4" w:space="0" w:color="auto"/>
              <w:right w:val="single" w:sz="4" w:space="0" w:color="auto"/>
            </w:tcBorders>
          </w:tcPr>
          <w:p w14:paraId="1D64BCB5" w14:textId="77777777" w:rsidR="00967C9F" w:rsidRDefault="00967C9F" w:rsidP="009E6D80">
            <w:pPr>
              <w:spacing w:before="100" w:beforeAutospacing="1"/>
              <w:rPr>
                <w:rFonts w:cstheme="minorHAnsi"/>
              </w:rPr>
            </w:pPr>
            <w:r>
              <w:rPr>
                <w:rFonts w:cstheme="minorHAnsi"/>
              </w:rPr>
              <w:t>24/09/18</w:t>
            </w:r>
          </w:p>
        </w:tc>
        <w:tc>
          <w:tcPr>
            <w:tcW w:w="2574" w:type="dxa"/>
            <w:tcBorders>
              <w:top w:val="single" w:sz="4" w:space="0" w:color="auto"/>
              <w:left w:val="single" w:sz="4" w:space="0" w:color="auto"/>
              <w:bottom w:val="single" w:sz="4" w:space="0" w:color="auto"/>
              <w:right w:val="single" w:sz="4" w:space="0" w:color="auto"/>
            </w:tcBorders>
          </w:tcPr>
          <w:p w14:paraId="3CA84080" w14:textId="77777777" w:rsidR="00967C9F" w:rsidRDefault="00967C9F" w:rsidP="009E6D80">
            <w:pPr>
              <w:spacing w:before="100" w:beforeAutospacing="1"/>
              <w:rPr>
                <w:rFonts w:cstheme="minorHAnsi"/>
              </w:rPr>
            </w:pPr>
            <w:r>
              <w:rPr>
                <w:rFonts w:cstheme="minorHAnsi"/>
              </w:rPr>
              <w:t xml:space="preserve">T </w:t>
            </w:r>
            <w:proofErr w:type="spellStart"/>
            <w:r>
              <w:rPr>
                <w:rFonts w:cstheme="minorHAnsi"/>
              </w:rPr>
              <w:t>Katsadas</w:t>
            </w:r>
            <w:proofErr w:type="spellEnd"/>
            <w:r>
              <w:rPr>
                <w:rFonts w:cstheme="minorHAnsi"/>
              </w:rPr>
              <w:t xml:space="preserve"> OLG </w:t>
            </w:r>
          </w:p>
        </w:tc>
        <w:tc>
          <w:tcPr>
            <w:tcW w:w="5252" w:type="dxa"/>
            <w:tcBorders>
              <w:top w:val="single" w:sz="4" w:space="0" w:color="auto"/>
              <w:left w:val="single" w:sz="4" w:space="0" w:color="auto"/>
              <w:bottom w:val="single" w:sz="4" w:space="0" w:color="auto"/>
              <w:right w:val="single" w:sz="4" w:space="0" w:color="auto"/>
            </w:tcBorders>
          </w:tcPr>
          <w:p w14:paraId="1DBF32B0" w14:textId="77777777" w:rsidR="00967C9F" w:rsidRPr="00FA7F72" w:rsidRDefault="00967C9F" w:rsidP="009E6D80">
            <w:pPr>
              <w:spacing w:before="100" w:beforeAutospacing="1"/>
              <w:rPr>
                <w:rFonts w:cstheme="minorHAnsi"/>
              </w:rPr>
            </w:pPr>
            <w:r>
              <w:rPr>
                <w:rFonts w:cstheme="minorHAnsi"/>
              </w:rPr>
              <w:t>Approval licence Greenwich Baths</w:t>
            </w:r>
          </w:p>
        </w:tc>
      </w:tr>
      <w:tr w:rsidR="00967C9F" w:rsidRPr="00FA7F72" w14:paraId="67424996" w14:textId="77777777" w:rsidTr="009E6D80">
        <w:tc>
          <w:tcPr>
            <w:tcW w:w="1190" w:type="dxa"/>
            <w:tcBorders>
              <w:top w:val="single" w:sz="4" w:space="0" w:color="auto"/>
              <w:left w:val="single" w:sz="4" w:space="0" w:color="auto"/>
              <w:bottom w:val="single" w:sz="4" w:space="0" w:color="auto"/>
              <w:right w:val="single" w:sz="4" w:space="0" w:color="auto"/>
            </w:tcBorders>
          </w:tcPr>
          <w:p w14:paraId="17D809C9" w14:textId="77777777" w:rsidR="00967C9F" w:rsidRDefault="00967C9F" w:rsidP="009E6D80">
            <w:pPr>
              <w:spacing w:before="100" w:beforeAutospacing="1"/>
              <w:rPr>
                <w:rFonts w:cstheme="minorHAnsi"/>
              </w:rPr>
            </w:pPr>
            <w:r>
              <w:rPr>
                <w:rFonts w:cstheme="minorHAnsi"/>
              </w:rPr>
              <w:t>24/09/18</w:t>
            </w:r>
          </w:p>
        </w:tc>
        <w:tc>
          <w:tcPr>
            <w:tcW w:w="2574" w:type="dxa"/>
            <w:tcBorders>
              <w:top w:val="single" w:sz="4" w:space="0" w:color="auto"/>
              <w:left w:val="single" w:sz="4" w:space="0" w:color="auto"/>
              <w:bottom w:val="single" w:sz="4" w:space="0" w:color="auto"/>
              <w:right w:val="single" w:sz="4" w:space="0" w:color="auto"/>
            </w:tcBorders>
          </w:tcPr>
          <w:p w14:paraId="55FC12B3" w14:textId="77777777" w:rsidR="00967C9F" w:rsidRDefault="00967C9F" w:rsidP="009E6D80">
            <w:pPr>
              <w:spacing w:before="100" w:beforeAutospacing="1"/>
              <w:rPr>
                <w:rFonts w:cstheme="minorHAnsi"/>
              </w:rPr>
            </w:pPr>
            <w:r>
              <w:rPr>
                <w:rFonts w:cstheme="minorHAnsi"/>
              </w:rPr>
              <w:t>G Draffin GCA</w:t>
            </w:r>
          </w:p>
        </w:tc>
        <w:tc>
          <w:tcPr>
            <w:tcW w:w="5252" w:type="dxa"/>
            <w:tcBorders>
              <w:top w:val="single" w:sz="4" w:space="0" w:color="auto"/>
              <w:left w:val="single" w:sz="4" w:space="0" w:color="auto"/>
              <w:bottom w:val="single" w:sz="4" w:space="0" w:color="auto"/>
              <w:right w:val="single" w:sz="4" w:space="0" w:color="auto"/>
            </w:tcBorders>
          </w:tcPr>
          <w:p w14:paraId="42663D16" w14:textId="77777777" w:rsidR="00967C9F" w:rsidRDefault="00967C9F" w:rsidP="009E6D80">
            <w:pPr>
              <w:spacing w:before="100" w:beforeAutospacing="1"/>
              <w:rPr>
                <w:rFonts w:cstheme="minorHAnsi"/>
              </w:rPr>
            </w:pPr>
            <w:r>
              <w:rPr>
                <w:rFonts w:cstheme="minorHAnsi"/>
              </w:rPr>
              <w:t xml:space="preserve">P </w:t>
            </w:r>
            <w:proofErr w:type="spellStart"/>
            <w:r>
              <w:rPr>
                <w:rFonts w:cstheme="minorHAnsi"/>
              </w:rPr>
              <w:t>Phranchanh</w:t>
            </w:r>
            <w:proofErr w:type="spellEnd"/>
            <w:r>
              <w:rPr>
                <w:rFonts w:cstheme="minorHAnsi"/>
              </w:rPr>
              <w:t xml:space="preserve"> Sydney Ports</w:t>
            </w:r>
          </w:p>
        </w:tc>
      </w:tr>
      <w:tr w:rsidR="00967C9F" w:rsidRPr="00FA7F72" w14:paraId="085659A3" w14:textId="77777777" w:rsidTr="009E6D80">
        <w:tc>
          <w:tcPr>
            <w:tcW w:w="1190" w:type="dxa"/>
            <w:tcBorders>
              <w:top w:val="single" w:sz="4" w:space="0" w:color="auto"/>
              <w:left w:val="single" w:sz="4" w:space="0" w:color="auto"/>
              <w:bottom w:val="single" w:sz="4" w:space="0" w:color="auto"/>
              <w:right w:val="single" w:sz="4" w:space="0" w:color="auto"/>
            </w:tcBorders>
          </w:tcPr>
          <w:p w14:paraId="750DDC1A" w14:textId="77777777" w:rsidR="00967C9F" w:rsidRDefault="00967C9F" w:rsidP="009E6D80">
            <w:pPr>
              <w:spacing w:before="100" w:beforeAutospacing="1"/>
              <w:rPr>
                <w:rFonts w:cstheme="minorHAnsi"/>
              </w:rPr>
            </w:pPr>
            <w:r>
              <w:rPr>
                <w:rFonts w:cstheme="minorHAnsi"/>
              </w:rPr>
              <w:t>16/10/18</w:t>
            </w:r>
          </w:p>
        </w:tc>
        <w:tc>
          <w:tcPr>
            <w:tcW w:w="2574" w:type="dxa"/>
            <w:tcBorders>
              <w:top w:val="single" w:sz="4" w:space="0" w:color="auto"/>
              <w:left w:val="single" w:sz="4" w:space="0" w:color="auto"/>
              <w:bottom w:val="single" w:sz="4" w:space="0" w:color="auto"/>
              <w:right w:val="single" w:sz="4" w:space="0" w:color="auto"/>
            </w:tcBorders>
          </w:tcPr>
          <w:p w14:paraId="2FC1BEC4" w14:textId="77777777" w:rsidR="00967C9F" w:rsidRDefault="00967C9F" w:rsidP="009E6D80">
            <w:pPr>
              <w:spacing w:before="100" w:beforeAutospacing="1"/>
              <w:rPr>
                <w:rFonts w:cstheme="minorHAnsi"/>
              </w:rPr>
            </w:pPr>
            <w:r>
              <w:rPr>
                <w:rFonts w:cstheme="minorHAnsi"/>
              </w:rPr>
              <w:t xml:space="preserve">A </w:t>
            </w:r>
            <w:proofErr w:type="spellStart"/>
            <w:r>
              <w:rPr>
                <w:rFonts w:cstheme="minorHAnsi"/>
              </w:rPr>
              <w:t>Battye</w:t>
            </w:r>
            <w:proofErr w:type="spellEnd"/>
            <w:r>
              <w:rPr>
                <w:rFonts w:cstheme="minorHAnsi"/>
              </w:rPr>
              <w:t xml:space="preserve"> SafeWork</w:t>
            </w:r>
          </w:p>
        </w:tc>
        <w:tc>
          <w:tcPr>
            <w:tcW w:w="5252" w:type="dxa"/>
            <w:tcBorders>
              <w:top w:val="single" w:sz="4" w:space="0" w:color="auto"/>
              <w:left w:val="single" w:sz="4" w:space="0" w:color="auto"/>
              <w:bottom w:val="single" w:sz="4" w:space="0" w:color="auto"/>
              <w:right w:val="single" w:sz="4" w:space="0" w:color="auto"/>
            </w:tcBorders>
          </w:tcPr>
          <w:p w14:paraId="36C03FA4" w14:textId="77777777" w:rsidR="00967C9F" w:rsidRDefault="00967C9F" w:rsidP="009E6D80">
            <w:pPr>
              <w:spacing w:before="100" w:beforeAutospacing="1"/>
              <w:rPr>
                <w:rFonts w:cstheme="minorHAnsi"/>
              </w:rPr>
            </w:pPr>
            <w:r>
              <w:rPr>
                <w:rFonts w:cstheme="minorHAnsi"/>
              </w:rPr>
              <w:t xml:space="preserve">Thank </w:t>
            </w:r>
            <w:proofErr w:type="gramStart"/>
            <w:r>
              <w:rPr>
                <w:rFonts w:cstheme="minorHAnsi"/>
              </w:rPr>
              <w:t>you Forum</w:t>
            </w:r>
            <w:proofErr w:type="gramEnd"/>
            <w:r>
              <w:rPr>
                <w:rFonts w:cstheme="minorHAnsi"/>
              </w:rPr>
              <w:t xml:space="preserve"> </w:t>
            </w:r>
          </w:p>
        </w:tc>
      </w:tr>
      <w:tr w:rsidR="00967C9F" w:rsidRPr="00FA7F72" w14:paraId="234E7D71" w14:textId="77777777" w:rsidTr="009E6D80">
        <w:tc>
          <w:tcPr>
            <w:tcW w:w="1190" w:type="dxa"/>
            <w:tcBorders>
              <w:top w:val="single" w:sz="4" w:space="0" w:color="auto"/>
              <w:left w:val="single" w:sz="4" w:space="0" w:color="auto"/>
              <w:bottom w:val="single" w:sz="4" w:space="0" w:color="auto"/>
              <w:right w:val="single" w:sz="4" w:space="0" w:color="auto"/>
            </w:tcBorders>
          </w:tcPr>
          <w:p w14:paraId="73B97AA2" w14:textId="77777777" w:rsidR="00967C9F" w:rsidRDefault="00967C9F" w:rsidP="009E6D80">
            <w:pPr>
              <w:spacing w:before="100" w:beforeAutospacing="1"/>
              <w:rPr>
                <w:rFonts w:cstheme="minorHAnsi"/>
              </w:rPr>
            </w:pPr>
            <w:r>
              <w:rPr>
                <w:rFonts w:cstheme="minorHAnsi"/>
              </w:rPr>
              <w:t>23/10/18</w:t>
            </w:r>
          </w:p>
        </w:tc>
        <w:tc>
          <w:tcPr>
            <w:tcW w:w="2574" w:type="dxa"/>
            <w:tcBorders>
              <w:top w:val="single" w:sz="4" w:space="0" w:color="auto"/>
              <w:left w:val="single" w:sz="4" w:space="0" w:color="auto"/>
              <w:bottom w:val="single" w:sz="4" w:space="0" w:color="auto"/>
              <w:right w:val="single" w:sz="4" w:space="0" w:color="auto"/>
            </w:tcBorders>
          </w:tcPr>
          <w:p w14:paraId="2DA29070" w14:textId="77777777" w:rsidR="00967C9F" w:rsidRDefault="00967C9F" w:rsidP="009E6D80">
            <w:pPr>
              <w:spacing w:before="100" w:beforeAutospacing="1"/>
              <w:rPr>
                <w:rFonts w:cstheme="minorHAnsi"/>
              </w:rPr>
            </w:pPr>
            <w:r>
              <w:rPr>
                <w:rFonts w:cstheme="minorHAnsi"/>
              </w:rPr>
              <w:t>M Mason LCC to MS</w:t>
            </w:r>
          </w:p>
        </w:tc>
        <w:tc>
          <w:tcPr>
            <w:tcW w:w="5252" w:type="dxa"/>
            <w:tcBorders>
              <w:top w:val="single" w:sz="4" w:space="0" w:color="auto"/>
              <w:left w:val="single" w:sz="4" w:space="0" w:color="auto"/>
              <w:bottom w:val="single" w:sz="4" w:space="0" w:color="auto"/>
              <w:right w:val="single" w:sz="4" w:space="0" w:color="auto"/>
            </w:tcBorders>
          </w:tcPr>
          <w:p w14:paraId="508BEEA1" w14:textId="77777777" w:rsidR="00967C9F" w:rsidRDefault="00967C9F" w:rsidP="009E6D80">
            <w:pPr>
              <w:spacing w:before="100" w:beforeAutospacing="1"/>
              <w:rPr>
                <w:rFonts w:cstheme="minorHAnsi"/>
              </w:rPr>
            </w:pPr>
            <w:r>
              <w:rPr>
                <w:rFonts w:cstheme="minorHAnsi"/>
              </w:rPr>
              <w:t>33 Greenwich Rd Panel</w:t>
            </w:r>
          </w:p>
        </w:tc>
      </w:tr>
      <w:tr w:rsidR="00967C9F" w:rsidRPr="00FA7F72" w14:paraId="1F0308DA" w14:textId="77777777" w:rsidTr="009E6D80">
        <w:tc>
          <w:tcPr>
            <w:tcW w:w="1190" w:type="dxa"/>
            <w:tcBorders>
              <w:top w:val="single" w:sz="4" w:space="0" w:color="auto"/>
              <w:left w:val="single" w:sz="4" w:space="0" w:color="auto"/>
              <w:bottom w:val="single" w:sz="4" w:space="0" w:color="auto"/>
              <w:right w:val="single" w:sz="4" w:space="0" w:color="auto"/>
            </w:tcBorders>
          </w:tcPr>
          <w:p w14:paraId="152F218F" w14:textId="77777777" w:rsidR="00967C9F" w:rsidRDefault="00967C9F" w:rsidP="009E6D80">
            <w:pPr>
              <w:spacing w:before="100" w:beforeAutospacing="1"/>
              <w:rPr>
                <w:rFonts w:cstheme="minorHAnsi"/>
              </w:rPr>
            </w:pPr>
            <w:r>
              <w:rPr>
                <w:rFonts w:cstheme="minorHAnsi"/>
              </w:rPr>
              <w:t>2/11/18</w:t>
            </w:r>
          </w:p>
        </w:tc>
        <w:tc>
          <w:tcPr>
            <w:tcW w:w="2574" w:type="dxa"/>
            <w:tcBorders>
              <w:top w:val="single" w:sz="4" w:space="0" w:color="auto"/>
              <w:left w:val="single" w:sz="4" w:space="0" w:color="auto"/>
              <w:bottom w:val="single" w:sz="4" w:space="0" w:color="auto"/>
              <w:right w:val="single" w:sz="4" w:space="0" w:color="auto"/>
            </w:tcBorders>
          </w:tcPr>
          <w:p w14:paraId="4C2725B1" w14:textId="77777777" w:rsidR="00967C9F" w:rsidRDefault="00967C9F" w:rsidP="009E6D80">
            <w:pPr>
              <w:spacing w:before="100" w:beforeAutospacing="1"/>
              <w:rPr>
                <w:rFonts w:cstheme="minorHAnsi"/>
              </w:rPr>
            </w:pPr>
            <w:r>
              <w:rPr>
                <w:rFonts w:cstheme="minorHAnsi"/>
              </w:rPr>
              <w:t>Syd North Planning Panel</w:t>
            </w:r>
          </w:p>
        </w:tc>
        <w:tc>
          <w:tcPr>
            <w:tcW w:w="5252" w:type="dxa"/>
            <w:tcBorders>
              <w:top w:val="single" w:sz="4" w:space="0" w:color="auto"/>
              <w:left w:val="single" w:sz="4" w:space="0" w:color="auto"/>
              <w:bottom w:val="single" w:sz="4" w:space="0" w:color="auto"/>
              <w:right w:val="single" w:sz="4" w:space="0" w:color="auto"/>
            </w:tcBorders>
          </w:tcPr>
          <w:p w14:paraId="14DDE0BA" w14:textId="77777777" w:rsidR="00967C9F" w:rsidRDefault="00967C9F" w:rsidP="009E6D80">
            <w:pPr>
              <w:spacing w:before="100" w:beforeAutospacing="1"/>
              <w:rPr>
                <w:rFonts w:cstheme="minorHAnsi"/>
              </w:rPr>
            </w:pPr>
            <w:r>
              <w:rPr>
                <w:rFonts w:cstheme="minorHAnsi"/>
              </w:rPr>
              <w:t>GPS Building works hearing</w:t>
            </w:r>
          </w:p>
        </w:tc>
      </w:tr>
      <w:tr w:rsidR="00967C9F" w:rsidRPr="00FA7F72" w14:paraId="31DB5FE0" w14:textId="77777777" w:rsidTr="009E6D80">
        <w:tc>
          <w:tcPr>
            <w:tcW w:w="1190" w:type="dxa"/>
            <w:tcBorders>
              <w:top w:val="single" w:sz="4" w:space="0" w:color="auto"/>
              <w:left w:val="single" w:sz="4" w:space="0" w:color="auto"/>
              <w:bottom w:val="single" w:sz="4" w:space="0" w:color="auto"/>
              <w:right w:val="single" w:sz="4" w:space="0" w:color="auto"/>
            </w:tcBorders>
          </w:tcPr>
          <w:p w14:paraId="52775F66" w14:textId="77777777" w:rsidR="00967C9F" w:rsidRDefault="00967C9F" w:rsidP="009E6D80">
            <w:pPr>
              <w:spacing w:before="100" w:beforeAutospacing="1"/>
              <w:rPr>
                <w:rFonts w:cstheme="minorHAnsi"/>
              </w:rPr>
            </w:pPr>
            <w:r>
              <w:rPr>
                <w:rFonts w:cstheme="minorHAnsi"/>
              </w:rPr>
              <w:t>5/11/18</w:t>
            </w:r>
          </w:p>
        </w:tc>
        <w:tc>
          <w:tcPr>
            <w:tcW w:w="2574" w:type="dxa"/>
            <w:tcBorders>
              <w:top w:val="single" w:sz="4" w:space="0" w:color="auto"/>
              <w:left w:val="single" w:sz="4" w:space="0" w:color="auto"/>
              <w:bottom w:val="single" w:sz="4" w:space="0" w:color="auto"/>
              <w:right w:val="single" w:sz="4" w:space="0" w:color="auto"/>
            </w:tcBorders>
          </w:tcPr>
          <w:p w14:paraId="48939B7A" w14:textId="77777777" w:rsidR="00967C9F" w:rsidRDefault="00967C9F" w:rsidP="009E6D80">
            <w:pPr>
              <w:spacing w:before="100" w:beforeAutospacing="1"/>
              <w:rPr>
                <w:rFonts w:cstheme="minorHAnsi"/>
              </w:rPr>
            </w:pPr>
            <w:r>
              <w:rPr>
                <w:rFonts w:cstheme="minorHAnsi"/>
              </w:rPr>
              <w:t xml:space="preserve">M McDonald </w:t>
            </w:r>
            <w:proofErr w:type="spellStart"/>
            <w:r>
              <w:rPr>
                <w:rFonts w:cstheme="minorHAnsi"/>
              </w:rPr>
              <w:t>DoP</w:t>
            </w:r>
            <w:proofErr w:type="spellEnd"/>
          </w:p>
        </w:tc>
        <w:tc>
          <w:tcPr>
            <w:tcW w:w="5252" w:type="dxa"/>
            <w:tcBorders>
              <w:top w:val="single" w:sz="4" w:space="0" w:color="auto"/>
              <w:left w:val="single" w:sz="4" w:space="0" w:color="auto"/>
              <w:bottom w:val="single" w:sz="4" w:space="0" w:color="auto"/>
              <w:right w:val="single" w:sz="4" w:space="0" w:color="auto"/>
            </w:tcBorders>
          </w:tcPr>
          <w:p w14:paraId="61C085D6" w14:textId="77777777" w:rsidR="00967C9F" w:rsidRDefault="00967C9F" w:rsidP="009E6D80">
            <w:pPr>
              <w:spacing w:before="100" w:beforeAutospacing="1"/>
              <w:rPr>
                <w:rFonts w:cstheme="minorHAnsi"/>
              </w:rPr>
            </w:pPr>
            <w:r>
              <w:rPr>
                <w:rFonts w:cstheme="minorHAnsi"/>
              </w:rPr>
              <w:t>Ext of time 2036</w:t>
            </w:r>
          </w:p>
        </w:tc>
      </w:tr>
      <w:tr w:rsidR="00967C9F" w:rsidRPr="00FA7F72" w14:paraId="10BCF624" w14:textId="77777777" w:rsidTr="009E6D80">
        <w:tc>
          <w:tcPr>
            <w:tcW w:w="1190" w:type="dxa"/>
            <w:tcBorders>
              <w:top w:val="single" w:sz="4" w:space="0" w:color="auto"/>
              <w:left w:val="single" w:sz="4" w:space="0" w:color="auto"/>
              <w:bottom w:val="single" w:sz="4" w:space="0" w:color="auto"/>
              <w:right w:val="single" w:sz="4" w:space="0" w:color="auto"/>
            </w:tcBorders>
          </w:tcPr>
          <w:p w14:paraId="47F9D4E3" w14:textId="77777777" w:rsidR="00967C9F" w:rsidRDefault="00967C9F" w:rsidP="009E6D80">
            <w:pPr>
              <w:spacing w:before="100" w:beforeAutospacing="1"/>
              <w:rPr>
                <w:rFonts w:cstheme="minorHAnsi"/>
              </w:rPr>
            </w:pPr>
            <w:r>
              <w:rPr>
                <w:rFonts w:cstheme="minorHAnsi"/>
              </w:rPr>
              <w:t>16/11/18</w:t>
            </w:r>
          </w:p>
        </w:tc>
        <w:tc>
          <w:tcPr>
            <w:tcW w:w="2574" w:type="dxa"/>
            <w:tcBorders>
              <w:top w:val="single" w:sz="4" w:space="0" w:color="auto"/>
              <w:left w:val="single" w:sz="4" w:space="0" w:color="auto"/>
              <w:bottom w:val="single" w:sz="4" w:space="0" w:color="auto"/>
              <w:right w:val="single" w:sz="4" w:space="0" w:color="auto"/>
            </w:tcBorders>
          </w:tcPr>
          <w:p w14:paraId="5668F15D" w14:textId="77777777" w:rsidR="00967C9F" w:rsidRDefault="00967C9F" w:rsidP="009E6D80">
            <w:pPr>
              <w:spacing w:before="100" w:beforeAutospacing="1"/>
              <w:rPr>
                <w:rFonts w:cstheme="minorHAnsi"/>
              </w:rPr>
            </w:pPr>
            <w:r>
              <w:rPr>
                <w:rFonts w:cstheme="minorHAnsi"/>
              </w:rPr>
              <w:t>P Papadopoulos Viva</w:t>
            </w:r>
          </w:p>
        </w:tc>
        <w:tc>
          <w:tcPr>
            <w:tcW w:w="5252" w:type="dxa"/>
            <w:tcBorders>
              <w:top w:val="single" w:sz="4" w:space="0" w:color="auto"/>
              <w:left w:val="single" w:sz="4" w:space="0" w:color="auto"/>
              <w:bottom w:val="single" w:sz="4" w:space="0" w:color="auto"/>
              <w:right w:val="single" w:sz="4" w:space="0" w:color="auto"/>
            </w:tcBorders>
          </w:tcPr>
          <w:p w14:paraId="13006204" w14:textId="77777777" w:rsidR="00967C9F" w:rsidRDefault="00967C9F" w:rsidP="009E6D80">
            <w:pPr>
              <w:spacing w:before="100" w:beforeAutospacing="1"/>
              <w:rPr>
                <w:rFonts w:cstheme="minorHAnsi"/>
              </w:rPr>
            </w:pPr>
            <w:r>
              <w:rPr>
                <w:rFonts w:cstheme="minorHAnsi"/>
              </w:rPr>
              <w:t>Dredging</w:t>
            </w:r>
          </w:p>
        </w:tc>
      </w:tr>
      <w:tr w:rsidR="00967C9F" w:rsidRPr="00FA7F72" w14:paraId="31C160E9" w14:textId="77777777" w:rsidTr="009E6D80">
        <w:tc>
          <w:tcPr>
            <w:tcW w:w="1190" w:type="dxa"/>
            <w:tcBorders>
              <w:top w:val="single" w:sz="4" w:space="0" w:color="auto"/>
              <w:left w:val="single" w:sz="4" w:space="0" w:color="auto"/>
              <w:bottom w:val="single" w:sz="4" w:space="0" w:color="auto"/>
              <w:right w:val="single" w:sz="4" w:space="0" w:color="auto"/>
            </w:tcBorders>
          </w:tcPr>
          <w:p w14:paraId="3C3B8FE1" w14:textId="77777777" w:rsidR="00967C9F" w:rsidRDefault="00967C9F" w:rsidP="009E6D80">
            <w:pPr>
              <w:spacing w:before="100" w:beforeAutospacing="1"/>
              <w:rPr>
                <w:rFonts w:cstheme="minorHAnsi"/>
              </w:rPr>
            </w:pPr>
            <w:r>
              <w:rPr>
                <w:rFonts w:cstheme="minorHAnsi"/>
              </w:rPr>
              <w:t>16/11/18</w:t>
            </w:r>
          </w:p>
        </w:tc>
        <w:tc>
          <w:tcPr>
            <w:tcW w:w="2574" w:type="dxa"/>
            <w:tcBorders>
              <w:top w:val="single" w:sz="4" w:space="0" w:color="auto"/>
              <w:left w:val="single" w:sz="4" w:space="0" w:color="auto"/>
              <w:bottom w:val="single" w:sz="4" w:space="0" w:color="auto"/>
              <w:right w:val="single" w:sz="4" w:space="0" w:color="auto"/>
            </w:tcBorders>
          </w:tcPr>
          <w:p w14:paraId="540B8B8B" w14:textId="77777777" w:rsidR="00967C9F" w:rsidRDefault="00967C9F" w:rsidP="009E6D80">
            <w:pPr>
              <w:spacing w:before="100" w:beforeAutospacing="1"/>
              <w:rPr>
                <w:rFonts w:cstheme="minorHAnsi"/>
              </w:rPr>
            </w:pPr>
            <w:r>
              <w:rPr>
                <w:rFonts w:cstheme="minorHAnsi"/>
              </w:rPr>
              <w:t xml:space="preserve">Syd North PP Secretariat </w:t>
            </w:r>
          </w:p>
        </w:tc>
        <w:tc>
          <w:tcPr>
            <w:tcW w:w="5252" w:type="dxa"/>
            <w:tcBorders>
              <w:top w:val="single" w:sz="4" w:space="0" w:color="auto"/>
              <w:left w:val="single" w:sz="4" w:space="0" w:color="auto"/>
              <w:bottom w:val="single" w:sz="4" w:space="0" w:color="auto"/>
              <w:right w:val="single" w:sz="4" w:space="0" w:color="auto"/>
            </w:tcBorders>
          </w:tcPr>
          <w:p w14:paraId="59F54769" w14:textId="77777777" w:rsidR="00967C9F" w:rsidRDefault="00967C9F" w:rsidP="009E6D80">
            <w:pPr>
              <w:spacing w:before="100" w:beforeAutospacing="1"/>
              <w:rPr>
                <w:rFonts w:cstheme="minorHAnsi"/>
              </w:rPr>
            </w:pPr>
            <w:r>
              <w:rPr>
                <w:rFonts w:cstheme="minorHAnsi"/>
              </w:rPr>
              <w:t>Panel date 88 Christie St</w:t>
            </w:r>
          </w:p>
        </w:tc>
      </w:tr>
      <w:tr w:rsidR="00967C9F" w:rsidRPr="00FA7F72" w14:paraId="44190910" w14:textId="77777777" w:rsidTr="009E6D80">
        <w:tc>
          <w:tcPr>
            <w:tcW w:w="1190" w:type="dxa"/>
            <w:tcBorders>
              <w:top w:val="single" w:sz="4" w:space="0" w:color="auto"/>
              <w:left w:val="single" w:sz="4" w:space="0" w:color="auto"/>
              <w:bottom w:val="single" w:sz="4" w:space="0" w:color="auto"/>
              <w:right w:val="single" w:sz="4" w:space="0" w:color="auto"/>
            </w:tcBorders>
          </w:tcPr>
          <w:p w14:paraId="62AF9559" w14:textId="77777777" w:rsidR="00967C9F" w:rsidRDefault="00967C9F" w:rsidP="009E6D80">
            <w:pPr>
              <w:spacing w:before="100" w:beforeAutospacing="1"/>
              <w:rPr>
                <w:rFonts w:cstheme="minorHAnsi"/>
              </w:rPr>
            </w:pPr>
            <w:r>
              <w:rPr>
                <w:rFonts w:cstheme="minorHAnsi"/>
              </w:rPr>
              <w:t>19/11/18</w:t>
            </w:r>
          </w:p>
        </w:tc>
        <w:tc>
          <w:tcPr>
            <w:tcW w:w="2574" w:type="dxa"/>
            <w:tcBorders>
              <w:top w:val="single" w:sz="4" w:space="0" w:color="auto"/>
              <w:left w:val="single" w:sz="4" w:space="0" w:color="auto"/>
              <w:bottom w:val="single" w:sz="4" w:space="0" w:color="auto"/>
              <w:right w:val="single" w:sz="4" w:space="0" w:color="auto"/>
            </w:tcBorders>
          </w:tcPr>
          <w:p w14:paraId="050154D9" w14:textId="77777777" w:rsidR="00967C9F" w:rsidRDefault="00967C9F" w:rsidP="009E6D80">
            <w:pPr>
              <w:spacing w:before="100" w:beforeAutospacing="1"/>
              <w:rPr>
                <w:rFonts w:cstheme="minorHAnsi"/>
              </w:rPr>
            </w:pPr>
            <w:r>
              <w:rPr>
                <w:rFonts w:cstheme="minorHAnsi"/>
              </w:rPr>
              <w:t>Syd North PP Secretariat</w:t>
            </w:r>
          </w:p>
        </w:tc>
        <w:tc>
          <w:tcPr>
            <w:tcW w:w="5252" w:type="dxa"/>
            <w:tcBorders>
              <w:top w:val="single" w:sz="4" w:space="0" w:color="auto"/>
              <w:left w:val="single" w:sz="4" w:space="0" w:color="auto"/>
              <w:bottom w:val="single" w:sz="4" w:space="0" w:color="auto"/>
              <w:right w:val="single" w:sz="4" w:space="0" w:color="auto"/>
            </w:tcBorders>
          </w:tcPr>
          <w:p w14:paraId="1F20B052" w14:textId="77777777" w:rsidR="00967C9F" w:rsidRDefault="00967C9F" w:rsidP="009E6D80">
            <w:pPr>
              <w:spacing w:before="100" w:beforeAutospacing="1"/>
              <w:rPr>
                <w:rFonts w:cstheme="minorHAnsi"/>
              </w:rPr>
            </w:pPr>
            <w:r>
              <w:rPr>
                <w:rFonts w:cstheme="minorHAnsi"/>
              </w:rPr>
              <w:t xml:space="preserve">Panel date 88 Christie St </w:t>
            </w:r>
          </w:p>
        </w:tc>
      </w:tr>
      <w:tr w:rsidR="00967C9F" w:rsidRPr="00FA7F72" w14:paraId="05BC7D1D" w14:textId="77777777" w:rsidTr="009E6D80">
        <w:tc>
          <w:tcPr>
            <w:tcW w:w="1190" w:type="dxa"/>
            <w:tcBorders>
              <w:top w:val="single" w:sz="4" w:space="0" w:color="auto"/>
              <w:left w:val="single" w:sz="4" w:space="0" w:color="auto"/>
              <w:bottom w:val="single" w:sz="4" w:space="0" w:color="auto"/>
              <w:right w:val="single" w:sz="4" w:space="0" w:color="auto"/>
            </w:tcBorders>
          </w:tcPr>
          <w:p w14:paraId="0F7D8B66" w14:textId="77777777" w:rsidR="00967C9F" w:rsidRDefault="00967C9F" w:rsidP="009E6D80">
            <w:pPr>
              <w:spacing w:before="100" w:beforeAutospacing="1"/>
              <w:rPr>
                <w:rFonts w:cstheme="minorHAnsi"/>
              </w:rPr>
            </w:pPr>
            <w:r>
              <w:rPr>
                <w:rFonts w:cstheme="minorHAnsi"/>
              </w:rPr>
              <w:t>20/11/18</w:t>
            </w:r>
          </w:p>
        </w:tc>
        <w:tc>
          <w:tcPr>
            <w:tcW w:w="2574" w:type="dxa"/>
            <w:tcBorders>
              <w:top w:val="single" w:sz="4" w:space="0" w:color="auto"/>
              <w:left w:val="single" w:sz="4" w:space="0" w:color="auto"/>
              <w:bottom w:val="single" w:sz="4" w:space="0" w:color="auto"/>
              <w:right w:val="single" w:sz="4" w:space="0" w:color="auto"/>
            </w:tcBorders>
          </w:tcPr>
          <w:p w14:paraId="5E5980B3" w14:textId="77777777" w:rsidR="00967C9F" w:rsidRDefault="00967C9F" w:rsidP="009E6D80">
            <w:pPr>
              <w:spacing w:before="100" w:beforeAutospacing="1"/>
              <w:rPr>
                <w:rFonts w:cstheme="minorHAnsi"/>
              </w:rPr>
            </w:pPr>
            <w:r>
              <w:rPr>
                <w:rFonts w:cstheme="minorHAnsi"/>
              </w:rPr>
              <w:t>Syd North PP Secretariat</w:t>
            </w:r>
          </w:p>
        </w:tc>
        <w:tc>
          <w:tcPr>
            <w:tcW w:w="5252" w:type="dxa"/>
            <w:tcBorders>
              <w:top w:val="single" w:sz="4" w:space="0" w:color="auto"/>
              <w:left w:val="single" w:sz="4" w:space="0" w:color="auto"/>
              <w:bottom w:val="single" w:sz="4" w:space="0" w:color="auto"/>
              <w:right w:val="single" w:sz="4" w:space="0" w:color="auto"/>
            </w:tcBorders>
          </w:tcPr>
          <w:p w14:paraId="2AAB3928" w14:textId="77777777" w:rsidR="00967C9F" w:rsidRDefault="00967C9F" w:rsidP="009E6D80">
            <w:pPr>
              <w:spacing w:before="100" w:beforeAutospacing="1"/>
              <w:rPr>
                <w:rFonts w:cstheme="minorHAnsi"/>
              </w:rPr>
            </w:pPr>
            <w:r>
              <w:rPr>
                <w:rFonts w:cstheme="minorHAnsi"/>
              </w:rPr>
              <w:t>Error in NST notice 88 Christie St</w:t>
            </w:r>
          </w:p>
        </w:tc>
      </w:tr>
      <w:tr w:rsidR="00967C9F" w:rsidRPr="00FA7F72" w14:paraId="512E632F" w14:textId="77777777" w:rsidTr="009E6D80">
        <w:tc>
          <w:tcPr>
            <w:tcW w:w="1190" w:type="dxa"/>
            <w:tcBorders>
              <w:top w:val="single" w:sz="4" w:space="0" w:color="auto"/>
              <w:left w:val="single" w:sz="4" w:space="0" w:color="auto"/>
              <w:bottom w:val="single" w:sz="4" w:space="0" w:color="auto"/>
              <w:right w:val="single" w:sz="4" w:space="0" w:color="auto"/>
            </w:tcBorders>
          </w:tcPr>
          <w:p w14:paraId="2B188340" w14:textId="77777777" w:rsidR="00967C9F" w:rsidRDefault="00967C9F" w:rsidP="009E6D80">
            <w:pPr>
              <w:spacing w:before="100" w:beforeAutospacing="1"/>
              <w:rPr>
                <w:rFonts w:cstheme="minorHAnsi"/>
              </w:rPr>
            </w:pPr>
            <w:r>
              <w:rPr>
                <w:rFonts w:cstheme="minorHAnsi"/>
              </w:rPr>
              <w:t>28/11/18</w:t>
            </w:r>
          </w:p>
        </w:tc>
        <w:tc>
          <w:tcPr>
            <w:tcW w:w="2574" w:type="dxa"/>
            <w:tcBorders>
              <w:top w:val="single" w:sz="4" w:space="0" w:color="auto"/>
              <w:left w:val="single" w:sz="4" w:space="0" w:color="auto"/>
              <w:bottom w:val="single" w:sz="4" w:space="0" w:color="auto"/>
              <w:right w:val="single" w:sz="4" w:space="0" w:color="auto"/>
            </w:tcBorders>
          </w:tcPr>
          <w:p w14:paraId="666FED30" w14:textId="77777777" w:rsidR="00967C9F" w:rsidRDefault="00967C9F" w:rsidP="009E6D80">
            <w:pPr>
              <w:spacing w:before="100" w:beforeAutospacing="1"/>
              <w:rPr>
                <w:rFonts w:cstheme="minorHAnsi"/>
              </w:rPr>
            </w:pPr>
            <w:r>
              <w:rPr>
                <w:rFonts w:cstheme="minorHAnsi"/>
              </w:rPr>
              <w:t xml:space="preserve">LCC </w:t>
            </w:r>
          </w:p>
        </w:tc>
        <w:tc>
          <w:tcPr>
            <w:tcW w:w="5252" w:type="dxa"/>
            <w:tcBorders>
              <w:top w:val="single" w:sz="4" w:space="0" w:color="auto"/>
              <w:left w:val="single" w:sz="4" w:space="0" w:color="auto"/>
              <w:bottom w:val="single" w:sz="4" w:space="0" w:color="auto"/>
              <w:right w:val="single" w:sz="4" w:space="0" w:color="auto"/>
            </w:tcBorders>
          </w:tcPr>
          <w:p w14:paraId="6EEB3A74" w14:textId="77777777" w:rsidR="00967C9F" w:rsidRDefault="00967C9F" w:rsidP="009E6D80">
            <w:pPr>
              <w:spacing w:before="100" w:beforeAutospacing="1"/>
              <w:rPr>
                <w:rFonts w:cstheme="minorHAnsi"/>
              </w:rPr>
            </w:pPr>
            <w:r>
              <w:rPr>
                <w:rFonts w:cstheme="minorHAnsi"/>
              </w:rPr>
              <w:t>Advice of consent and conditions GPS Infants</w:t>
            </w:r>
          </w:p>
        </w:tc>
      </w:tr>
      <w:tr w:rsidR="00967C9F" w:rsidRPr="00FA7F72" w14:paraId="27CE6B31" w14:textId="77777777" w:rsidTr="009E6D80">
        <w:tc>
          <w:tcPr>
            <w:tcW w:w="1190" w:type="dxa"/>
            <w:tcBorders>
              <w:top w:val="single" w:sz="4" w:space="0" w:color="auto"/>
              <w:left w:val="single" w:sz="4" w:space="0" w:color="auto"/>
              <w:bottom w:val="single" w:sz="4" w:space="0" w:color="auto"/>
              <w:right w:val="single" w:sz="4" w:space="0" w:color="auto"/>
            </w:tcBorders>
          </w:tcPr>
          <w:p w14:paraId="7B9FE367" w14:textId="77777777" w:rsidR="00967C9F" w:rsidRDefault="00967C9F" w:rsidP="009E6D80">
            <w:pPr>
              <w:spacing w:before="100" w:beforeAutospacing="1"/>
              <w:rPr>
                <w:rFonts w:cstheme="minorHAnsi"/>
              </w:rPr>
            </w:pPr>
            <w:r>
              <w:rPr>
                <w:rFonts w:cstheme="minorHAnsi"/>
              </w:rPr>
              <w:t>26/11/18</w:t>
            </w:r>
          </w:p>
        </w:tc>
        <w:tc>
          <w:tcPr>
            <w:tcW w:w="2574" w:type="dxa"/>
            <w:tcBorders>
              <w:top w:val="single" w:sz="4" w:space="0" w:color="auto"/>
              <w:left w:val="single" w:sz="4" w:space="0" w:color="auto"/>
              <w:bottom w:val="single" w:sz="4" w:space="0" w:color="auto"/>
              <w:right w:val="single" w:sz="4" w:space="0" w:color="auto"/>
            </w:tcBorders>
          </w:tcPr>
          <w:p w14:paraId="3FE3E4BF" w14:textId="77777777" w:rsidR="00967C9F" w:rsidRDefault="00967C9F" w:rsidP="009E6D80">
            <w:pPr>
              <w:spacing w:before="100" w:beforeAutospacing="1"/>
              <w:rPr>
                <w:rFonts w:cstheme="minorHAnsi"/>
              </w:rPr>
            </w:pPr>
            <w:r>
              <w:rPr>
                <w:rFonts w:cstheme="minorHAnsi"/>
              </w:rPr>
              <w:t>A Panich LCC</w:t>
            </w:r>
          </w:p>
        </w:tc>
        <w:tc>
          <w:tcPr>
            <w:tcW w:w="5252" w:type="dxa"/>
            <w:tcBorders>
              <w:top w:val="single" w:sz="4" w:space="0" w:color="auto"/>
              <w:left w:val="single" w:sz="4" w:space="0" w:color="auto"/>
              <w:bottom w:val="single" w:sz="4" w:space="0" w:color="auto"/>
              <w:right w:val="single" w:sz="4" w:space="0" w:color="auto"/>
            </w:tcBorders>
          </w:tcPr>
          <w:p w14:paraId="24CB56D2" w14:textId="77777777" w:rsidR="00967C9F" w:rsidRDefault="00967C9F" w:rsidP="009E6D80">
            <w:pPr>
              <w:spacing w:before="100" w:beforeAutospacing="1"/>
              <w:rPr>
                <w:rFonts w:cstheme="minorHAnsi"/>
              </w:rPr>
            </w:pPr>
            <w:r>
              <w:rPr>
                <w:rFonts w:cstheme="minorHAnsi"/>
              </w:rPr>
              <w:t>Panel hearing 33 Greenwich Road</w:t>
            </w:r>
          </w:p>
        </w:tc>
      </w:tr>
      <w:tr w:rsidR="00967C9F" w:rsidRPr="00FA7F72" w14:paraId="24D67FBA" w14:textId="77777777" w:rsidTr="009E6D80">
        <w:tc>
          <w:tcPr>
            <w:tcW w:w="1190" w:type="dxa"/>
            <w:tcBorders>
              <w:top w:val="single" w:sz="4" w:space="0" w:color="auto"/>
              <w:left w:val="single" w:sz="4" w:space="0" w:color="auto"/>
              <w:bottom w:val="single" w:sz="4" w:space="0" w:color="auto"/>
              <w:right w:val="single" w:sz="4" w:space="0" w:color="auto"/>
            </w:tcBorders>
          </w:tcPr>
          <w:p w14:paraId="34F2F36B" w14:textId="77777777" w:rsidR="00967C9F" w:rsidRDefault="00967C9F" w:rsidP="009E6D80">
            <w:pPr>
              <w:spacing w:before="100" w:beforeAutospacing="1"/>
              <w:rPr>
                <w:rFonts w:cstheme="minorHAnsi"/>
              </w:rPr>
            </w:pPr>
            <w:r>
              <w:rPr>
                <w:rFonts w:cstheme="minorHAnsi"/>
              </w:rPr>
              <w:t>26/11/18</w:t>
            </w:r>
          </w:p>
        </w:tc>
        <w:tc>
          <w:tcPr>
            <w:tcW w:w="2574" w:type="dxa"/>
            <w:tcBorders>
              <w:top w:val="single" w:sz="4" w:space="0" w:color="auto"/>
              <w:left w:val="single" w:sz="4" w:space="0" w:color="auto"/>
              <w:bottom w:val="single" w:sz="4" w:space="0" w:color="auto"/>
              <w:right w:val="single" w:sz="4" w:space="0" w:color="auto"/>
            </w:tcBorders>
          </w:tcPr>
          <w:p w14:paraId="677127AF" w14:textId="77777777" w:rsidR="00967C9F" w:rsidRDefault="00967C9F" w:rsidP="009E6D80">
            <w:pPr>
              <w:spacing w:before="100" w:beforeAutospacing="1"/>
              <w:rPr>
                <w:rFonts w:cstheme="minorHAnsi"/>
              </w:rPr>
            </w:pPr>
            <w:r>
              <w:rPr>
                <w:rFonts w:cstheme="minorHAnsi"/>
              </w:rPr>
              <w:t xml:space="preserve">B </w:t>
            </w:r>
            <w:proofErr w:type="spellStart"/>
            <w:r>
              <w:rPr>
                <w:rFonts w:cstheme="minorHAnsi"/>
              </w:rPr>
              <w:t>Rathborne</w:t>
            </w:r>
            <w:proofErr w:type="spellEnd"/>
            <w:r>
              <w:rPr>
                <w:rFonts w:cstheme="minorHAnsi"/>
              </w:rPr>
              <w:t xml:space="preserve"> </w:t>
            </w:r>
            <w:proofErr w:type="spellStart"/>
            <w:r>
              <w:rPr>
                <w:rFonts w:cstheme="minorHAnsi"/>
              </w:rPr>
              <w:t>Baytree</w:t>
            </w:r>
            <w:proofErr w:type="spellEnd"/>
            <w:r>
              <w:rPr>
                <w:rFonts w:cstheme="minorHAnsi"/>
              </w:rPr>
              <w:t xml:space="preserve"> </w:t>
            </w:r>
          </w:p>
        </w:tc>
        <w:tc>
          <w:tcPr>
            <w:tcW w:w="5252" w:type="dxa"/>
            <w:tcBorders>
              <w:top w:val="single" w:sz="4" w:space="0" w:color="auto"/>
              <w:left w:val="single" w:sz="4" w:space="0" w:color="auto"/>
              <w:bottom w:val="single" w:sz="4" w:space="0" w:color="auto"/>
              <w:right w:val="single" w:sz="4" w:space="0" w:color="auto"/>
            </w:tcBorders>
          </w:tcPr>
          <w:p w14:paraId="7B0C6047" w14:textId="77777777" w:rsidR="00967C9F" w:rsidRDefault="00967C9F" w:rsidP="009E6D80">
            <w:pPr>
              <w:spacing w:before="100" w:beforeAutospacing="1"/>
              <w:rPr>
                <w:rFonts w:cstheme="minorHAnsi"/>
              </w:rPr>
            </w:pPr>
            <w:r>
              <w:rPr>
                <w:rFonts w:cstheme="minorHAnsi"/>
              </w:rPr>
              <w:t>Presentation 2036 Plan</w:t>
            </w:r>
          </w:p>
        </w:tc>
      </w:tr>
      <w:tr w:rsidR="00967C9F" w:rsidRPr="00FA7F72" w14:paraId="76BA5740" w14:textId="77777777" w:rsidTr="009E6D80">
        <w:tc>
          <w:tcPr>
            <w:tcW w:w="1190" w:type="dxa"/>
            <w:tcBorders>
              <w:top w:val="single" w:sz="4" w:space="0" w:color="auto"/>
              <w:left w:val="single" w:sz="4" w:space="0" w:color="auto"/>
              <w:bottom w:val="single" w:sz="4" w:space="0" w:color="auto"/>
              <w:right w:val="single" w:sz="4" w:space="0" w:color="auto"/>
            </w:tcBorders>
          </w:tcPr>
          <w:p w14:paraId="53EEC6D4" w14:textId="769B0187" w:rsidR="00967C9F" w:rsidRDefault="007913C6" w:rsidP="009E6D80">
            <w:pPr>
              <w:spacing w:before="100" w:beforeAutospacing="1"/>
              <w:rPr>
                <w:rFonts w:cstheme="minorHAnsi"/>
              </w:rPr>
            </w:pPr>
            <w:r>
              <w:rPr>
                <w:rFonts w:cstheme="minorHAnsi"/>
              </w:rPr>
              <w:t>ATTACHMENT B</w:t>
            </w:r>
            <w:r w:rsidR="00967C9F">
              <w:rPr>
                <w:rFonts w:cstheme="minorHAnsi"/>
              </w:rPr>
              <w:t>26/11/18</w:t>
            </w:r>
          </w:p>
        </w:tc>
        <w:tc>
          <w:tcPr>
            <w:tcW w:w="2574" w:type="dxa"/>
            <w:tcBorders>
              <w:top w:val="single" w:sz="4" w:space="0" w:color="auto"/>
              <w:left w:val="single" w:sz="4" w:space="0" w:color="auto"/>
              <w:bottom w:val="single" w:sz="4" w:space="0" w:color="auto"/>
              <w:right w:val="single" w:sz="4" w:space="0" w:color="auto"/>
            </w:tcBorders>
          </w:tcPr>
          <w:p w14:paraId="0A4E9F11" w14:textId="77777777" w:rsidR="00967C9F" w:rsidRDefault="00967C9F" w:rsidP="009E6D80">
            <w:pPr>
              <w:spacing w:before="100" w:beforeAutospacing="1"/>
              <w:rPr>
                <w:rFonts w:cstheme="minorHAnsi"/>
              </w:rPr>
            </w:pPr>
            <w:r>
              <w:rPr>
                <w:rFonts w:cstheme="minorHAnsi"/>
              </w:rPr>
              <w:t xml:space="preserve">E Klaic </w:t>
            </w:r>
            <w:proofErr w:type="spellStart"/>
            <w:r>
              <w:rPr>
                <w:rFonts w:cstheme="minorHAnsi"/>
              </w:rPr>
              <w:t>DoP</w:t>
            </w:r>
            <w:proofErr w:type="spellEnd"/>
          </w:p>
        </w:tc>
        <w:tc>
          <w:tcPr>
            <w:tcW w:w="5252" w:type="dxa"/>
            <w:tcBorders>
              <w:top w:val="single" w:sz="4" w:space="0" w:color="auto"/>
              <w:left w:val="single" w:sz="4" w:space="0" w:color="auto"/>
              <w:bottom w:val="single" w:sz="4" w:space="0" w:color="auto"/>
              <w:right w:val="single" w:sz="4" w:space="0" w:color="auto"/>
            </w:tcBorders>
          </w:tcPr>
          <w:p w14:paraId="0538FFCF" w14:textId="77777777" w:rsidR="00967C9F" w:rsidRDefault="00967C9F" w:rsidP="009E6D80">
            <w:pPr>
              <w:spacing w:before="100" w:beforeAutospacing="1"/>
              <w:rPr>
                <w:rFonts w:cstheme="minorHAnsi"/>
              </w:rPr>
            </w:pPr>
            <w:r>
              <w:rPr>
                <w:rFonts w:cstheme="minorHAnsi"/>
              </w:rPr>
              <w:t xml:space="preserve">IPC review </w:t>
            </w:r>
          </w:p>
        </w:tc>
      </w:tr>
      <w:tr w:rsidR="00967C9F" w:rsidRPr="00FA7F72" w14:paraId="74B0890E" w14:textId="77777777" w:rsidTr="009E6D80">
        <w:tc>
          <w:tcPr>
            <w:tcW w:w="1190" w:type="dxa"/>
            <w:tcBorders>
              <w:top w:val="single" w:sz="4" w:space="0" w:color="auto"/>
              <w:left w:val="single" w:sz="4" w:space="0" w:color="auto"/>
              <w:bottom w:val="single" w:sz="4" w:space="0" w:color="auto"/>
              <w:right w:val="single" w:sz="4" w:space="0" w:color="auto"/>
            </w:tcBorders>
          </w:tcPr>
          <w:p w14:paraId="65B23526" w14:textId="77777777" w:rsidR="00967C9F" w:rsidRDefault="00967C9F" w:rsidP="009E6D80">
            <w:pPr>
              <w:spacing w:before="100" w:beforeAutospacing="1"/>
              <w:rPr>
                <w:rFonts w:cstheme="minorHAnsi"/>
              </w:rPr>
            </w:pPr>
            <w:r>
              <w:rPr>
                <w:rFonts w:cstheme="minorHAnsi"/>
              </w:rPr>
              <w:t>26/11/18</w:t>
            </w:r>
          </w:p>
        </w:tc>
        <w:tc>
          <w:tcPr>
            <w:tcW w:w="2574" w:type="dxa"/>
            <w:tcBorders>
              <w:top w:val="single" w:sz="4" w:space="0" w:color="auto"/>
              <w:left w:val="single" w:sz="4" w:space="0" w:color="auto"/>
              <w:bottom w:val="single" w:sz="4" w:space="0" w:color="auto"/>
              <w:right w:val="single" w:sz="4" w:space="0" w:color="auto"/>
            </w:tcBorders>
          </w:tcPr>
          <w:p w14:paraId="00ADD93C" w14:textId="77777777" w:rsidR="00967C9F" w:rsidRDefault="00967C9F" w:rsidP="009E6D80">
            <w:pPr>
              <w:spacing w:before="100" w:beforeAutospacing="1"/>
              <w:rPr>
                <w:rFonts w:cstheme="minorHAnsi"/>
              </w:rPr>
            </w:pPr>
            <w:r>
              <w:rPr>
                <w:rFonts w:cstheme="minorHAnsi"/>
              </w:rPr>
              <w:t xml:space="preserve">M </w:t>
            </w:r>
            <w:proofErr w:type="gramStart"/>
            <w:r>
              <w:rPr>
                <w:rFonts w:cstheme="minorHAnsi"/>
              </w:rPr>
              <w:t xml:space="preserve">McDonald  </w:t>
            </w:r>
            <w:proofErr w:type="spellStart"/>
            <w:r>
              <w:rPr>
                <w:rFonts w:cstheme="minorHAnsi"/>
              </w:rPr>
              <w:t>DoP</w:t>
            </w:r>
            <w:proofErr w:type="spellEnd"/>
            <w:proofErr w:type="gramEnd"/>
            <w:r>
              <w:rPr>
                <w:rFonts w:cstheme="minorHAnsi"/>
              </w:rPr>
              <w:t xml:space="preserve"> </w:t>
            </w:r>
          </w:p>
        </w:tc>
        <w:tc>
          <w:tcPr>
            <w:tcW w:w="5252" w:type="dxa"/>
            <w:tcBorders>
              <w:top w:val="single" w:sz="4" w:space="0" w:color="auto"/>
              <w:left w:val="single" w:sz="4" w:space="0" w:color="auto"/>
              <w:bottom w:val="single" w:sz="4" w:space="0" w:color="auto"/>
              <w:right w:val="single" w:sz="4" w:space="0" w:color="auto"/>
            </w:tcBorders>
          </w:tcPr>
          <w:p w14:paraId="287391E3" w14:textId="77777777" w:rsidR="00967C9F" w:rsidRDefault="00967C9F" w:rsidP="009E6D80">
            <w:pPr>
              <w:spacing w:before="100" w:beforeAutospacing="1"/>
              <w:rPr>
                <w:rFonts w:cstheme="minorHAnsi"/>
              </w:rPr>
            </w:pPr>
            <w:r>
              <w:rPr>
                <w:rFonts w:cstheme="minorHAnsi"/>
              </w:rPr>
              <w:t>IPC review</w:t>
            </w:r>
          </w:p>
        </w:tc>
      </w:tr>
      <w:tr w:rsidR="00967C9F" w:rsidRPr="00FA7F72" w14:paraId="77CE7A60" w14:textId="77777777" w:rsidTr="009E6D80">
        <w:tc>
          <w:tcPr>
            <w:tcW w:w="1190" w:type="dxa"/>
            <w:tcBorders>
              <w:top w:val="single" w:sz="4" w:space="0" w:color="auto"/>
              <w:left w:val="single" w:sz="4" w:space="0" w:color="auto"/>
              <w:bottom w:val="single" w:sz="4" w:space="0" w:color="auto"/>
              <w:right w:val="single" w:sz="4" w:space="0" w:color="auto"/>
            </w:tcBorders>
          </w:tcPr>
          <w:p w14:paraId="3386D064" w14:textId="77777777" w:rsidR="00967C9F" w:rsidRDefault="00967C9F" w:rsidP="009E6D80">
            <w:pPr>
              <w:spacing w:before="100" w:beforeAutospacing="1"/>
              <w:rPr>
                <w:rFonts w:cstheme="minorHAnsi"/>
              </w:rPr>
            </w:pPr>
            <w:r>
              <w:rPr>
                <w:rFonts w:cstheme="minorHAnsi"/>
              </w:rPr>
              <w:t>26/11/18</w:t>
            </w:r>
          </w:p>
        </w:tc>
        <w:tc>
          <w:tcPr>
            <w:tcW w:w="2574" w:type="dxa"/>
            <w:tcBorders>
              <w:top w:val="single" w:sz="4" w:space="0" w:color="auto"/>
              <w:left w:val="single" w:sz="4" w:space="0" w:color="auto"/>
              <w:bottom w:val="single" w:sz="4" w:space="0" w:color="auto"/>
              <w:right w:val="single" w:sz="4" w:space="0" w:color="auto"/>
            </w:tcBorders>
          </w:tcPr>
          <w:p w14:paraId="55F55695" w14:textId="77777777" w:rsidR="00967C9F" w:rsidRDefault="00967C9F" w:rsidP="009E6D80">
            <w:pPr>
              <w:spacing w:before="100" w:beforeAutospacing="1"/>
              <w:rPr>
                <w:rFonts w:cstheme="minorHAnsi"/>
              </w:rPr>
            </w:pPr>
            <w:r>
              <w:rPr>
                <w:rFonts w:cstheme="minorHAnsi"/>
              </w:rPr>
              <w:t>A Roberts</w:t>
            </w:r>
          </w:p>
        </w:tc>
        <w:tc>
          <w:tcPr>
            <w:tcW w:w="5252" w:type="dxa"/>
            <w:tcBorders>
              <w:top w:val="single" w:sz="4" w:space="0" w:color="auto"/>
              <w:left w:val="single" w:sz="4" w:space="0" w:color="auto"/>
              <w:bottom w:val="single" w:sz="4" w:space="0" w:color="auto"/>
              <w:right w:val="single" w:sz="4" w:space="0" w:color="auto"/>
            </w:tcBorders>
          </w:tcPr>
          <w:p w14:paraId="40076C31" w14:textId="77777777" w:rsidR="00967C9F" w:rsidRDefault="00967C9F" w:rsidP="009E6D80">
            <w:pPr>
              <w:spacing w:before="100" w:beforeAutospacing="1"/>
              <w:rPr>
                <w:rFonts w:cstheme="minorHAnsi"/>
              </w:rPr>
            </w:pPr>
            <w:r>
              <w:rPr>
                <w:rFonts w:cstheme="minorHAnsi"/>
              </w:rPr>
              <w:t>Referral Viva Props letter to M Pavey</w:t>
            </w:r>
          </w:p>
        </w:tc>
      </w:tr>
      <w:tr w:rsidR="00967C9F" w:rsidRPr="00FA7F72" w14:paraId="4B47D251" w14:textId="77777777" w:rsidTr="009E6D80">
        <w:tc>
          <w:tcPr>
            <w:tcW w:w="1190" w:type="dxa"/>
            <w:tcBorders>
              <w:top w:val="single" w:sz="4" w:space="0" w:color="auto"/>
              <w:left w:val="single" w:sz="4" w:space="0" w:color="auto"/>
              <w:bottom w:val="single" w:sz="4" w:space="0" w:color="auto"/>
              <w:right w:val="single" w:sz="4" w:space="0" w:color="auto"/>
            </w:tcBorders>
          </w:tcPr>
          <w:p w14:paraId="4739A844" w14:textId="77777777" w:rsidR="00967C9F" w:rsidRDefault="00967C9F" w:rsidP="009E6D80">
            <w:pPr>
              <w:spacing w:before="100" w:beforeAutospacing="1"/>
              <w:rPr>
                <w:rFonts w:cstheme="minorHAnsi"/>
              </w:rPr>
            </w:pPr>
            <w:r>
              <w:rPr>
                <w:rFonts w:cstheme="minorHAnsi"/>
              </w:rPr>
              <w:lastRenderedPageBreak/>
              <w:t>30/11/18</w:t>
            </w:r>
          </w:p>
        </w:tc>
        <w:tc>
          <w:tcPr>
            <w:tcW w:w="2574" w:type="dxa"/>
            <w:tcBorders>
              <w:top w:val="single" w:sz="4" w:space="0" w:color="auto"/>
              <w:left w:val="single" w:sz="4" w:space="0" w:color="auto"/>
              <w:bottom w:val="single" w:sz="4" w:space="0" w:color="auto"/>
              <w:right w:val="single" w:sz="4" w:space="0" w:color="auto"/>
            </w:tcBorders>
          </w:tcPr>
          <w:p w14:paraId="09F9080E" w14:textId="77777777" w:rsidR="00967C9F" w:rsidRDefault="00967C9F" w:rsidP="009E6D80">
            <w:pPr>
              <w:spacing w:before="100" w:beforeAutospacing="1"/>
              <w:rPr>
                <w:rFonts w:cstheme="minorHAnsi"/>
              </w:rPr>
            </w:pPr>
            <w:r>
              <w:rPr>
                <w:rFonts w:cstheme="minorHAnsi"/>
              </w:rPr>
              <w:t xml:space="preserve">LCC </w:t>
            </w:r>
          </w:p>
        </w:tc>
        <w:tc>
          <w:tcPr>
            <w:tcW w:w="5252" w:type="dxa"/>
            <w:tcBorders>
              <w:top w:val="single" w:sz="4" w:space="0" w:color="auto"/>
              <w:left w:val="single" w:sz="4" w:space="0" w:color="auto"/>
              <w:bottom w:val="single" w:sz="4" w:space="0" w:color="auto"/>
              <w:right w:val="single" w:sz="4" w:space="0" w:color="auto"/>
            </w:tcBorders>
          </w:tcPr>
          <w:p w14:paraId="31B6C246" w14:textId="77777777" w:rsidR="00967C9F" w:rsidRDefault="00967C9F" w:rsidP="009E6D80">
            <w:pPr>
              <w:spacing w:before="100" w:beforeAutospacing="1"/>
              <w:rPr>
                <w:rFonts w:cstheme="minorHAnsi"/>
              </w:rPr>
            </w:pPr>
            <w:r>
              <w:rPr>
                <w:rFonts w:cstheme="minorHAnsi"/>
              </w:rPr>
              <w:t>Advice of consent and conditions GPC Primary</w:t>
            </w:r>
          </w:p>
        </w:tc>
      </w:tr>
      <w:tr w:rsidR="00967C9F" w:rsidRPr="00FA7F72" w14:paraId="1B14B259" w14:textId="77777777" w:rsidTr="009E6D80">
        <w:tc>
          <w:tcPr>
            <w:tcW w:w="1190" w:type="dxa"/>
            <w:tcBorders>
              <w:top w:val="single" w:sz="4" w:space="0" w:color="auto"/>
              <w:left w:val="single" w:sz="4" w:space="0" w:color="auto"/>
              <w:bottom w:val="single" w:sz="4" w:space="0" w:color="auto"/>
              <w:right w:val="single" w:sz="4" w:space="0" w:color="auto"/>
            </w:tcBorders>
          </w:tcPr>
          <w:p w14:paraId="1D5C53EE" w14:textId="77777777" w:rsidR="00967C9F" w:rsidRDefault="00967C9F" w:rsidP="009E6D80">
            <w:pPr>
              <w:spacing w:before="100" w:beforeAutospacing="1"/>
              <w:rPr>
                <w:rFonts w:cstheme="minorHAnsi"/>
              </w:rPr>
            </w:pPr>
            <w:r>
              <w:rPr>
                <w:rFonts w:cstheme="minorHAnsi"/>
              </w:rPr>
              <w:t>29/11/18</w:t>
            </w:r>
          </w:p>
        </w:tc>
        <w:tc>
          <w:tcPr>
            <w:tcW w:w="2574" w:type="dxa"/>
            <w:tcBorders>
              <w:top w:val="single" w:sz="4" w:space="0" w:color="auto"/>
              <w:left w:val="single" w:sz="4" w:space="0" w:color="auto"/>
              <w:bottom w:val="single" w:sz="4" w:space="0" w:color="auto"/>
              <w:right w:val="single" w:sz="4" w:space="0" w:color="auto"/>
            </w:tcBorders>
          </w:tcPr>
          <w:p w14:paraId="7A0C9784" w14:textId="77777777" w:rsidR="00967C9F" w:rsidRDefault="00967C9F" w:rsidP="009E6D80">
            <w:pPr>
              <w:spacing w:before="100" w:beforeAutospacing="1"/>
              <w:rPr>
                <w:rFonts w:cstheme="minorHAnsi"/>
              </w:rPr>
            </w:pPr>
            <w:r>
              <w:rPr>
                <w:rFonts w:cstheme="minorHAnsi"/>
              </w:rPr>
              <w:t xml:space="preserve">B </w:t>
            </w:r>
            <w:proofErr w:type="spellStart"/>
            <w:r>
              <w:rPr>
                <w:rFonts w:cstheme="minorHAnsi"/>
              </w:rPr>
              <w:t>Rathborne</w:t>
            </w:r>
            <w:proofErr w:type="spellEnd"/>
            <w:r>
              <w:rPr>
                <w:rFonts w:cstheme="minorHAnsi"/>
              </w:rPr>
              <w:t xml:space="preserve"> </w:t>
            </w:r>
            <w:proofErr w:type="spellStart"/>
            <w:r>
              <w:rPr>
                <w:rFonts w:cstheme="minorHAnsi"/>
              </w:rPr>
              <w:t>Baytree</w:t>
            </w:r>
            <w:proofErr w:type="spellEnd"/>
          </w:p>
        </w:tc>
        <w:tc>
          <w:tcPr>
            <w:tcW w:w="5252" w:type="dxa"/>
            <w:tcBorders>
              <w:top w:val="single" w:sz="4" w:space="0" w:color="auto"/>
              <w:left w:val="single" w:sz="4" w:space="0" w:color="auto"/>
              <w:bottom w:val="single" w:sz="4" w:space="0" w:color="auto"/>
              <w:right w:val="single" w:sz="4" w:space="0" w:color="auto"/>
            </w:tcBorders>
          </w:tcPr>
          <w:p w14:paraId="501D9CC9" w14:textId="77777777" w:rsidR="00967C9F" w:rsidRDefault="00967C9F" w:rsidP="009E6D80">
            <w:pPr>
              <w:spacing w:before="100" w:beforeAutospacing="1"/>
              <w:rPr>
                <w:rFonts w:cstheme="minorHAnsi"/>
              </w:rPr>
            </w:pPr>
            <w:r>
              <w:rPr>
                <w:rFonts w:cstheme="minorHAnsi"/>
              </w:rPr>
              <w:t>Presentation 2036 Plan</w:t>
            </w:r>
          </w:p>
        </w:tc>
      </w:tr>
      <w:tr w:rsidR="00967C9F" w:rsidRPr="00FA7F72" w14:paraId="5D1AD8BA" w14:textId="77777777" w:rsidTr="009E6D80">
        <w:tc>
          <w:tcPr>
            <w:tcW w:w="1190" w:type="dxa"/>
            <w:tcBorders>
              <w:top w:val="single" w:sz="4" w:space="0" w:color="auto"/>
              <w:left w:val="single" w:sz="4" w:space="0" w:color="auto"/>
              <w:bottom w:val="single" w:sz="4" w:space="0" w:color="auto"/>
              <w:right w:val="single" w:sz="4" w:space="0" w:color="auto"/>
            </w:tcBorders>
          </w:tcPr>
          <w:p w14:paraId="040AC652" w14:textId="77777777" w:rsidR="00967C9F" w:rsidRDefault="00967C9F" w:rsidP="009E6D80">
            <w:pPr>
              <w:spacing w:before="100" w:beforeAutospacing="1"/>
              <w:rPr>
                <w:rFonts w:cstheme="minorHAnsi"/>
              </w:rPr>
            </w:pPr>
            <w:r>
              <w:rPr>
                <w:rFonts w:cstheme="minorHAnsi"/>
              </w:rPr>
              <w:t>2/12/18</w:t>
            </w:r>
          </w:p>
        </w:tc>
        <w:tc>
          <w:tcPr>
            <w:tcW w:w="2574" w:type="dxa"/>
            <w:tcBorders>
              <w:top w:val="single" w:sz="4" w:space="0" w:color="auto"/>
              <w:left w:val="single" w:sz="4" w:space="0" w:color="auto"/>
              <w:bottom w:val="single" w:sz="4" w:space="0" w:color="auto"/>
              <w:right w:val="single" w:sz="4" w:space="0" w:color="auto"/>
            </w:tcBorders>
          </w:tcPr>
          <w:p w14:paraId="2C66DDEE" w14:textId="77777777" w:rsidR="00967C9F" w:rsidRDefault="00967C9F" w:rsidP="009E6D80">
            <w:pPr>
              <w:spacing w:before="100" w:beforeAutospacing="1"/>
              <w:rPr>
                <w:rFonts w:cstheme="minorHAnsi"/>
              </w:rPr>
            </w:pPr>
            <w:proofErr w:type="spellStart"/>
            <w:r>
              <w:rPr>
                <w:rFonts w:cstheme="minorHAnsi"/>
              </w:rPr>
              <w:t>DoP</w:t>
            </w:r>
            <w:proofErr w:type="spellEnd"/>
            <w:r>
              <w:rPr>
                <w:rFonts w:cstheme="minorHAnsi"/>
              </w:rPr>
              <w:t xml:space="preserve"> to GCA </w:t>
            </w:r>
          </w:p>
        </w:tc>
        <w:tc>
          <w:tcPr>
            <w:tcW w:w="5252" w:type="dxa"/>
            <w:tcBorders>
              <w:top w:val="single" w:sz="4" w:space="0" w:color="auto"/>
              <w:left w:val="single" w:sz="4" w:space="0" w:color="auto"/>
              <w:bottom w:val="single" w:sz="4" w:space="0" w:color="auto"/>
              <w:right w:val="single" w:sz="4" w:space="0" w:color="auto"/>
            </w:tcBorders>
          </w:tcPr>
          <w:p w14:paraId="015CB866" w14:textId="77777777" w:rsidR="00967C9F" w:rsidRDefault="00967C9F" w:rsidP="009E6D80">
            <w:pPr>
              <w:spacing w:before="100" w:beforeAutospacing="1"/>
              <w:rPr>
                <w:rFonts w:cstheme="minorHAnsi"/>
              </w:rPr>
            </w:pPr>
            <w:r>
              <w:rPr>
                <w:rFonts w:cstheme="minorHAnsi"/>
              </w:rPr>
              <w:t xml:space="preserve">Ack receipt Metro Submission </w:t>
            </w:r>
          </w:p>
        </w:tc>
      </w:tr>
      <w:tr w:rsidR="00967C9F" w:rsidRPr="00FA7F72" w14:paraId="5F02EFAA" w14:textId="77777777" w:rsidTr="009E6D80">
        <w:tc>
          <w:tcPr>
            <w:tcW w:w="1190" w:type="dxa"/>
            <w:tcBorders>
              <w:top w:val="single" w:sz="4" w:space="0" w:color="auto"/>
              <w:left w:val="single" w:sz="4" w:space="0" w:color="auto"/>
              <w:bottom w:val="single" w:sz="4" w:space="0" w:color="auto"/>
              <w:right w:val="single" w:sz="4" w:space="0" w:color="auto"/>
            </w:tcBorders>
          </w:tcPr>
          <w:p w14:paraId="69F92FD6" w14:textId="77777777" w:rsidR="00967C9F" w:rsidRDefault="00967C9F" w:rsidP="009E6D80">
            <w:pPr>
              <w:spacing w:before="100" w:beforeAutospacing="1"/>
              <w:rPr>
                <w:rFonts w:cstheme="minorHAnsi"/>
              </w:rPr>
            </w:pPr>
            <w:r>
              <w:rPr>
                <w:rFonts w:cstheme="minorHAnsi"/>
              </w:rPr>
              <w:t>4/12/18</w:t>
            </w:r>
          </w:p>
        </w:tc>
        <w:tc>
          <w:tcPr>
            <w:tcW w:w="2574" w:type="dxa"/>
            <w:tcBorders>
              <w:top w:val="single" w:sz="4" w:space="0" w:color="auto"/>
              <w:left w:val="single" w:sz="4" w:space="0" w:color="auto"/>
              <w:bottom w:val="single" w:sz="4" w:space="0" w:color="auto"/>
              <w:right w:val="single" w:sz="4" w:space="0" w:color="auto"/>
            </w:tcBorders>
          </w:tcPr>
          <w:p w14:paraId="17AD0900" w14:textId="77777777" w:rsidR="00967C9F" w:rsidRDefault="00967C9F" w:rsidP="009E6D80">
            <w:pPr>
              <w:spacing w:before="100" w:beforeAutospacing="1"/>
              <w:rPr>
                <w:rFonts w:cstheme="minorHAnsi"/>
              </w:rPr>
            </w:pPr>
            <w:r>
              <w:rPr>
                <w:rFonts w:cstheme="minorHAnsi"/>
              </w:rPr>
              <w:t xml:space="preserve">A </w:t>
            </w:r>
            <w:proofErr w:type="spellStart"/>
            <w:r>
              <w:rPr>
                <w:rFonts w:cstheme="minorHAnsi"/>
              </w:rPr>
              <w:t>Battye</w:t>
            </w:r>
            <w:proofErr w:type="spellEnd"/>
            <w:r>
              <w:rPr>
                <w:rFonts w:cstheme="minorHAnsi"/>
              </w:rPr>
              <w:t xml:space="preserve"> Safe Work </w:t>
            </w:r>
          </w:p>
        </w:tc>
        <w:tc>
          <w:tcPr>
            <w:tcW w:w="5252" w:type="dxa"/>
            <w:tcBorders>
              <w:top w:val="single" w:sz="4" w:space="0" w:color="auto"/>
              <w:left w:val="single" w:sz="4" w:space="0" w:color="auto"/>
              <w:bottom w:val="single" w:sz="4" w:space="0" w:color="auto"/>
              <w:right w:val="single" w:sz="4" w:space="0" w:color="auto"/>
            </w:tcBorders>
          </w:tcPr>
          <w:p w14:paraId="643EF9D3" w14:textId="77777777" w:rsidR="00967C9F" w:rsidRDefault="00967C9F" w:rsidP="009E6D80">
            <w:pPr>
              <w:spacing w:before="100" w:beforeAutospacing="1"/>
              <w:rPr>
                <w:rFonts w:cstheme="minorHAnsi"/>
              </w:rPr>
            </w:pPr>
            <w:r>
              <w:rPr>
                <w:rFonts w:cstheme="minorHAnsi"/>
              </w:rPr>
              <w:t>Sept minutes forum</w:t>
            </w:r>
          </w:p>
        </w:tc>
      </w:tr>
      <w:tr w:rsidR="00967C9F" w:rsidRPr="00FA7F72" w14:paraId="5E3E4A44" w14:textId="77777777" w:rsidTr="009E6D80">
        <w:tc>
          <w:tcPr>
            <w:tcW w:w="1190" w:type="dxa"/>
            <w:tcBorders>
              <w:top w:val="single" w:sz="4" w:space="0" w:color="auto"/>
              <w:left w:val="single" w:sz="4" w:space="0" w:color="auto"/>
              <w:bottom w:val="single" w:sz="4" w:space="0" w:color="auto"/>
              <w:right w:val="single" w:sz="4" w:space="0" w:color="auto"/>
            </w:tcBorders>
          </w:tcPr>
          <w:p w14:paraId="0EB128B3" w14:textId="77777777" w:rsidR="00967C9F" w:rsidRPr="00FA7F72" w:rsidRDefault="00967C9F" w:rsidP="009E6D80">
            <w:pPr>
              <w:spacing w:before="100" w:beforeAutospacing="1"/>
              <w:rPr>
                <w:rFonts w:cstheme="minorHAnsi"/>
              </w:rPr>
            </w:pPr>
          </w:p>
        </w:tc>
        <w:tc>
          <w:tcPr>
            <w:tcW w:w="2574" w:type="dxa"/>
            <w:tcBorders>
              <w:top w:val="single" w:sz="4" w:space="0" w:color="auto"/>
              <w:left w:val="single" w:sz="4" w:space="0" w:color="auto"/>
              <w:bottom w:val="single" w:sz="4" w:space="0" w:color="auto"/>
              <w:right w:val="single" w:sz="4" w:space="0" w:color="auto"/>
            </w:tcBorders>
          </w:tcPr>
          <w:p w14:paraId="3D7309A2" w14:textId="77777777" w:rsidR="00967C9F" w:rsidRPr="00FA7F72" w:rsidRDefault="00967C9F" w:rsidP="009E6D80">
            <w:pPr>
              <w:spacing w:before="100" w:beforeAutospacing="1"/>
              <w:rPr>
                <w:rFonts w:cstheme="minorHAnsi"/>
              </w:rPr>
            </w:pPr>
            <w:r>
              <w:rPr>
                <w:rFonts w:cstheme="minorHAnsi"/>
              </w:rPr>
              <w:t>LCC to GCA</w:t>
            </w:r>
          </w:p>
        </w:tc>
        <w:tc>
          <w:tcPr>
            <w:tcW w:w="5252" w:type="dxa"/>
            <w:tcBorders>
              <w:top w:val="single" w:sz="4" w:space="0" w:color="auto"/>
              <w:left w:val="single" w:sz="4" w:space="0" w:color="auto"/>
              <w:bottom w:val="single" w:sz="4" w:space="0" w:color="auto"/>
              <w:right w:val="single" w:sz="4" w:space="0" w:color="auto"/>
            </w:tcBorders>
          </w:tcPr>
          <w:p w14:paraId="014564F2" w14:textId="77777777" w:rsidR="00967C9F" w:rsidRPr="00FA7F72" w:rsidRDefault="00967C9F" w:rsidP="009E6D80">
            <w:pPr>
              <w:spacing w:before="100" w:beforeAutospacing="1"/>
              <w:rPr>
                <w:rFonts w:cstheme="minorHAnsi"/>
              </w:rPr>
            </w:pPr>
            <w:r>
              <w:rPr>
                <w:rFonts w:cstheme="minorHAnsi"/>
              </w:rPr>
              <w:t xml:space="preserve">Multiple DAs 12 Wallace Street, 33 Greenwich Rd, 38 Carlotta Street, 3 Vista Street, 10 Bellevue Ave, 172-174 Pacific Highway, 5 Allawah Pl, 10 Bay St, 496-520 Pacific Highway, 99 Greenwich Rd, 30 St </w:t>
            </w:r>
            <w:proofErr w:type="spellStart"/>
            <w:r>
              <w:rPr>
                <w:rFonts w:cstheme="minorHAnsi"/>
              </w:rPr>
              <w:t>Vincents</w:t>
            </w:r>
            <w:proofErr w:type="spellEnd"/>
            <w:r>
              <w:rPr>
                <w:rFonts w:cstheme="minorHAnsi"/>
              </w:rPr>
              <w:t xml:space="preserve"> Rd, 15 </w:t>
            </w:r>
            <w:proofErr w:type="spellStart"/>
            <w:r>
              <w:rPr>
                <w:rFonts w:cstheme="minorHAnsi"/>
              </w:rPr>
              <w:t>Wilona</w:t>
            </w:r>
            <w:proofErr w:type="spellEnd"/>
            <w:r>
              <w:rPr>
                <w:rFonts w:cstheme="minorHAnsi"/>
              </w:rPr>
              <w:t xml:space="preserve"> Ave, 34 Greenwich Rd, 15 Ronald Ave, 2 Edwin St, 22 Bent St, 496 – 498 500, 504-520 Pacific Highway, 155 Greenwich Rd, 6 Greenwich Rd, 12 St </w:t>
            </w:r>
            <w:proofErr w:type="spellStart"/>
            <w:r>
              <w:rPr>
                <w:rFonts w:cstheme="minorHAnsi"/>
              </w:rPr>
              <w:t>Vincents</w:t>
            </w:r>
            <w:proofErr w:type="spellEnd"/>
            <w:r>
              <w:rPr>
                <w:rFonts w:cstheme="minorHAnsi"/>
              </w:rPr>
              <w:t xml:space="preserve"> Rd, 5601/1-8 </w:t>
            </w:r>
            <w:proofErr w:type="spellStart"/>
            <w:r>
              <w:rPr>
                <w:rFonts w:cstheme="minorHAnsi"/>
              </w:rPr>
              <w:t>Nield</w:t>
            </w:r>
            <w:proofErr w:type="spellEnd"/>
            <w:r>
              <w:rPr>
                <w:rFonts w:cstheme="minorHAnsi"/>
              </w:rPr>
              <w:t xml:space="preserve"> Ave, 165 Greenwich Rd </w:t>
            </w:r>
          </w:p>
        </w:tc>
      </w:tr>
    </w:tbl>
    <w:p w14:paraId="16B3EEF2" w14:textId="77777777" w:rsidR="00967C9F" w:rsidRPr="00FA7F72" w:rsidRDefault="00967C9F" w:rsidP="00967C9F">
      <w:pPr>
        <w:rPr>
          <w:rFonts w:cstheme="minorHAnsi"/>
        </w:rPr>
      </w:pPr>
    </w:p>
    <w:p w14:paraId="7E28D123" w14:textId="3C91CA64" w:rsidR="00967C9F" w:rsidRDefault="00967C9F" w:rsidP="00967C9F">
      <w:pPr>
        <w:spacing w:after="0"/>
        <w:rPr>
          <w:b/>
        </w:rPr>
      </w:pPr>
    </w:p>
    <w:p w14:paraId="400E28CF" w14:textId="7A4055CD" w:rsidR="00F34B16" w:rsidRDefault="00F34B16" w:rsidP="00967C9F">
      <w:pPr>
        <w:spacing w:after="0"/>
        <w:rPr>
          <w:b/>
        </w:rPr>
      </w:pPr>
    </w:p>
    <w:p w14:paraId="11289A0E" w14:textId="5DAAB2DF" w:rsidR="00F34B16" w:rsidRDefault="00F34B16" w:rsidP="00967C9F">
      <w:pPr>
        <w:spacing w:after="0"/>
        <w:rPr>
          <w:b/>
        </w:rPr>
      </w:pPr>
    </w:p>
    <w:p w14:paraId="789D0028" w14:textId="3A1BF4FE" w:rsidR="00F34B16" w:rsidRDefault="00F34B16" w:rsidP="00967C9F">
      <w:pPr>
        <w:spacing w:after="0"/>
        <w:rPr>
          <w:b/>
        </w:rPr>
      </w:pPr>
    </w:p>
    <w:p w14:paraId="5D9294DB" w14:textId="5B657491" w:rsidR="00F34B16" w:rsidRDefault="00F34B16" w:rsidP="00967C9F">
      <w:pPr>
        <w:spacing w:after="0"/>
        <w:rPr>
          <w:b/>
        </w:rPr>
      </w:pPr>
    </w:p>
    <w:p w14:paraId="5E35C4CD" w14:textId="4FCBDC6A" w:rsidR="00F34B16" w:rsidRDefault="00F34B16" w:rsidP="00967C9F">
      <w:pPr>
        <w:spacing w:after="0"/>
        <w:rPr>
          <w:b/>
        </w:rPr>
      </w:pPr>
    </w:p>
    <w:p w14:paraId="5AD3B695" w14:textId="07105770" w:rsidR="00F34B16" w:rsidRDefault="00F34B16" w:rsidP="00967C9F">
      <w:pPr>
        <w:spacing w:after="0"/>
        <w:rPr>
          <w:b/>
        </w:rPr>
      </w:pPr>
    </w:p>
    <w:p w14:paraId="18F706FB" w14:textId="57D393DD" w:rsidR="00F34B16" w:rsidRDefault="00F34B16" w:rsidP="00967C9F">
      <w:pPr>
        <w:spacing w:after="0"/>
        <w:rPr>
          <w:b/>
        </w:rPr>
      </w:pPr>
    </w:p>
    <w:p w14:paraId="6ADC6677" w14:textId="2453D3A0" w:rsidR="00F34B16" w:rsidRDefault="00F34B16" w:rsidP="00967C9F">
      <w:pPr>
        <w:spacing w:after="0"/>
        <w:rPr>
          <w:b/>
        </w:rPr>
      </w:pPr>
    </w:p>
    <w:p w14:paraId="3EEA6649" w14:textId="4162CB19" w:rsidR="00F34B16" w:rsidRDefault="00F34B16" w:rsidP="00967C9F">
      <w:pPr>
        <w:spacing w:after="0"/>
        <w:rPr>
          <w:b/>
        </w:rPr>
      </w:pPr>
    </w:p>
    <w:p w14:paraId="061649FD" w14:textId="20212277" w:rsidR="00F34B16" w:rsidRDefault="00F34B16" w:rsidP="00967C9F">
      <w:pPr>
        <w:spacing w:after="0"/>
        <w:rPr>
          <w:b/>
        </w:rPr>
      </w:pPr>
    </w:p>
    <w:p w14:paraId="3233E182" w14:textId="0B5F0D80" w:rsidR="00F34B16" w:rsidRDefault="00F34B16" w:rsidP="00967C9F">
      <w:pPr>
        <w:spacing w:after="0"/>
        <w:rPr>
          <w:b/>
        </w:rPr>
      </w:pPr>
    </w:p>
    <w:p w14:paraId="58958FBC" w14:textId="7CB80DE3" w:rsidR="00F34B16" w:rsidRDefault="00F34B16" w:rsidP="00967C9F">
      <w:pPr>
        <w:spacing w:after="0"/>
        <w:rPr>
          <w:b/>
        </w:rPr>
      </w:pPr>
    </w:p>
    <w:p w14:paraId="3BF9C190" w14:textId="77839424" w:rsidR="00F34B16" w:rsidRDefault="00F34B16" w:rsidP="00967C9F">
      <w:pPr>
        <w:spacing w:after="0"/>
        <w:rPr>
          <w:b/>
        </w:rPr>
      </w:pPr>
    </w:p>
    <w:p w14:paraId="0DD71953" w14:textId="0FF33C87" w:rsidR="00F34B16" w:rsidRDefault="00F34B16" w:rsidP="00967C9F">
      <w:pPr>
        <w:spacing w:after="0"/>
        <w:rPr>
          <w:b/>
        </w:rPr>
      </w:pPr>
    </w:p>
    <w:p w14:paraId="0165C370" w14:textId="38076299" w:rsidR="00F34B16" w:rsidRDefault="00F34B16" w:rsidP="00967C9F">
      <w:pPr>
        <w:spacing w:after="0"/>
        <w:rPr>
          <w:b/>
        </w:rPr>
      </w:pPr>
    </w:p>
    <w:p w14:paraId="0E5E694B" w14:textId="56FA1BCA" w:rsidR="00F34B16" w:rsidRDefault="00F34B16" w:rsidP="00967C9F">
      <w:pPr>
        <w:spacing w:after="0"/>
        <w:rPr>
          <w:b/>
        </w:rPr>
      </w:pPr>
    </w:p>
    <w:p w14:paraId="54090167" w14:textId="7887B145" w:rsidR="00F34B16" w:rsidRDefault="00F34B16" w:rsidP="00967C9F">
      <w:pPr>
        <w:spacing w:after="0"/>
        <w:rPr>
          <w:b/>
        </w:rPr>
      </w:pPr>
    </w:p>
    <w:p w14:paraId="08A890A4" w14:textId="45C19EB2" w:rsidR="00F34B16" w:rsidRDefault="00F34B16" w:rsidP="00967C9F">
      <w:pPr>
        <w:spacing w:after="0"/>
        <w:rPr>
          <w:b/>
        </w:rPr>
      </w:pPr>
    </w:p>
    <w:p w14:paraId="2FF1F891" w14:textId="70D9ADB6" w:rsidR="00F34B16" w:rsidRDefault="00F34B16" w:rsidP="00967C9F">
      <w:pPr>
        <w:spacing w:after="0"/>
        <w:rPr>
          <w:b/>
        </w:rPr>
      </w:pPr>
    </w:p>
    <w:p w14:paraId="69EA138E" w14:textId="53FD12EA" w:rsidR="00F34B16" w:rsidRDefault="00F34B16" w:rsidP="00967C9F">
      <w:pPr>
        <w:spacing w:after="0"/>
        <w:rPr>
          <w:b/>
        </w:rPr>
      </w:pPr>
    </w:p>
    <w:p w14:paraId="2ECB7D2A" w14:textId="4F8D8C26" w:rsidR="00F34B16" w:rsidRDefault="00F34B16" w:rsidP="00967C9F">
      <w:pPr>
        <w:spacing w:after="0"/>
        <w:rPr>
          <w:b/>
        </w:rPr>
      </w:pPr>
    </w:p>
    <w:p w14:paraId="04466A1F" w14:textId="1C61D259" w:rsidR="00F34B16" w:rsidRDefault="00F34B16" w:rsidP="00967C9F">
      <w:pPr>
        <w:spacing w:after="0"/>
        <w:rPr>
          <w:b/>
        </w:rPr>
      </w:pPr>
    </w:p>
    <w:p w14:paraId="6FCF64D0" w14:textId="025B8085" w:rsidR="00F34B16" w:rsidRDefault="00F34B16" w:rsidP="00967C9F">
      <w:pPr>
        <w:spacing w:after="0"/>
        <w:rPr>
          <w:b/>
        </w:rPr>
      </w:pPr>
    </w:p>
    <w:p w14:paraId="0B5E12A9" w14:textId="32FE948C" w:rsidR="00F34B16" w:rsidRDefault="00F34B16" w:rsidP="00967C9F">
      <w:pPr>
        <w:spacing w:after="0"/>
        <w:rPr>
          <w:b/>
        </w:rPr>
      </w:pPr>
    </w:p>
    <w:p w14:paraId="6B957D56" w14:textId="60F64FED" w:rsidR="00F34B16" w:rsidRDefault="00F34B16" w:rsidP="00967C9F">
      <w:pPr>
        <w:spacing w:after="0"/>
        <w:rPr>
          <w:b/>
        </w:rPr>
      </w:pPr>
    </w:p>
    <w:p w14:paraId="64652D1C" w14:textId="1880683C" w:rsidR="00F34B16" w:rsidRDefault="00F34B16" w:rsidP="00967C9F">
      <w:pPr>
        <w:spacing w:after="0"/>
        <w:rPr>
          <w:b/>
        </w:rPr>
      </w:pPr>
    </w:p>
    <w:p w14:paraId="112B9034" w14:textId="4F47DC87" w:rsidR="00F34B16" w:rsidRDefault="00F34B16" w:rsidP="00967C9F">
      <w:pPr>
        <w:spacing w:after="0"/>
        <w:rPr>
          <w:b/>
        </w:rPr>
      </w:pPr>
    </w:p>
    <w:p w14:paraId="6BCF8CD8" w14:textId="77777777" w:rsidR="00CF6464" w:rsidRDefault="00CF6464" w:rsidP="00CF6464">
      <w:pPr>
        <w:spacing w:after="0"/>
        <w:rPr>
          <w:b/>
        </w:rPr>
      </w:pPr>
    </w:p>
    <w:p w14:paraId="08A2045C" w14:textId="77777777" w:rsidR="00CF6464" w:rsidRDefault="00CF6464" w:rsidP="00CF6464">
      <w:pPr>
        <w:spacing w:after="0"/>
        <w:rPr>
          <w:b/>
        </w:rPr>
      </w:pPr>
    </w:p>
    <w:p w14:paraId="419EE1E4" w14:textId="77777777" w:rsidR="00CF6464" w:rsidRDefault="00CF6464" w:rsidP="00CF6464">
      <w:pPr>
        <w:spacing w:after="0"/>
        <w:rPr>
          <w:b/>
        </w:rPr>
      </w:pPr>
    </w:p>
    <w:p w14:paraId="12E40561" w14:textId="074CC8CA" w:rsidR="00F34B16" w:rsidRDefault="007913C6" w:rsidP="00CF6464">
      <w:pPr>
        <w:spacing w:after="0"/>
        <w:rPr>
          <w:b/>
        </w:rPr>
      </w:pPr>
      <w:r w:rsidRPr="007913C6">
        <w:rPr>
          <w:b/>
        </w:rPr>
        <w:lastRenderedPageBreak/>
        <w:t>ATTACHMENT B</w:t>
      </w:r>
    </w:p>
    <w:p w14:paraId="27BFA282" w14:textId="7DCA26BF" w:rsidR="00CF6464" w:rsidRDefault="00CF6464" w:rsidP="00CF6464">
      <w:pPr>
        <w:spacing w:after="0"/>
        <w:rPr>
          <w:b/>
        </w:rPr>
      </w:pPr>
    </w:p>
    <w:p w14:paraId="4D855213" w14:textId="77777777" w:rsidR="00F012C3" w:rsidRDefault="00F012C3" w:rsidP="00F012C3"/>
    <w:p w14:paraId="0EAA89C8" w14:textId="77777777" w:rsidR="00F012C3" w:rsidRPr="00B908FC" w:rsidRDefault="00F012C3" w:rsidP="00F012C3">
      <w:pPr>
        <w:jc w:val="center"/>
        <w:rPr>
          <w:b/>
        </w:rPr>
      </w:pPr>
      <w:r w:rsidRPr="00B908FC">
        <w:rPr>
          <w:b/>
        </w:rPr>
        <w:t>GREENWICH COMMUNITY ASSOCIATION INC</w:t>
      </w:r>
    </w:p>
    <w:p w14:paraId="3F748031" w14:textId="77777777" w:rsidR="00F012C3" w:rsidRPr="00B908FC" w:rsidRDefault="00F012C3" w:rsidP="00F012C3">
      <w:pPr>
        <w:jc w:val="center"/>
        <w:rPr>
          <w:b/>
        </w:rPr>
      </w:pPr>
      <w:r w:rsidRPr="00B908FC">
        <w:rPr>
          <w:b/>
        </w:rPr>
        <w:t>TREASURER’S REPORT</w:t>
      </w:r>
    </w:p>
    <w:p w14:paraId="7366BD07" w14:textId="77777777" w:rsidR="00F012C3" w:rsidRPr="00B908FC" w:rsidRDefault="00F012C3" w:rsidP="00F012C3">
      <w:pPr>
        <w:jc w:val="center"/>
        <w:rPr>
          <w:b/>
        </w:rPr>
      </w:pPr>
      <w:r>
        <w:rPr>
          <w:b/>
        </w:rPr>
        <w:t>Committee Meeting 17 January 2019</w:t>
      </w:r>
    </w:p>
    <w:p w14:paraId="476E9E98" w14:textId="77777777" w:rsidR="00F012C3" w:rsidRPr="005F2FE5" w:rsidRDefault="00F012C3" w:rsidP="00F012C3">
      <w:pPr>
        <w:rPr>
          <w:b/>
        </w:rPr>
      </w:pPr>
      <w:r w:rsidRPr="005F2FE5">
        <w:rPr>
          <w:b/>
        </w:rPr>
        <w:t xml:space="preserve">Accounts as at </w:t>
      </w:r>
      <w:r>
        <w:rPr>
          <w:b/>
        </w:rPr>
        <w:t>31 December 2018</w:t>
      </w:r>
    </w:p>
    <w:p w14:paraId="79C6FA2B" w14:textId="77777777" w:rsidR="00F012C3" w:rsidRDefault="00F012C3" w:rsidP="00F012C3">
      <w:r>
        <w:t>Membership 200 individuals or families registered</w:t>
      </w:r>
    </w:p>
    <w:p w14:paraId="6178325D" w14:textId="77777777" w:rsidR="00F012C3" w:rsidRDefault="00F012C3" w:rsidP="00F012C3">
      <w:r>
        <w:t>234 at 31</w:t>
      </w:r>
      <w:r w:rsidRPr="004833B7">
        <w:rPr>
          <w:vertAlign w:val="superscript"/>
        </w:rPr>
        <w:t>st</w:t>
      </w:r>
      <w:r>
        <w:t xml:space="preserve"> December 2017</w:t>
      </w:r>
    </w:p>
    <w:p w14:paraId="5B31059B" w14:textId="77777777" w:rsidR="00F012C3" w:rsidRDefault="00F012C3" w:rsidP="00F012C3">
      <w:r>
        <w:t>183 at 31</w:t>
      </w:r>
      <w:r w:rsidRPr="001D3720">
        <w:rPr>
          <w:vertAlign w:val="superscript"/>
        </w:rPr>
        <w:t>st</w:t>
      </w:r>
      <w:r>
        <w:t xml:space="preserve"> December 2016</w:t>
      </w:r>
    </w:p>
    <w:p w14:paraId="02B0F3C3" w14:textId="77777777" w:rsidR="00F012C3" w:rsidRDefault="00F012C3" w:rsidP="00F012C3">
      <w:pPr>
        <w:tabs>
          <w:tab w:val="right" w:pos="4820"/>
        </w:tabs>
      </w:pPr>
      <w:r>
        <w:t>276 at 31</w:t>
      </w:r>
      <w:r w:rsidRPr="001D3720">
        <w:rPr>
          <w:vertAlign w:val="superscript"/>
        </w:rPr>
        <w:t>st</w:t>
      </w:r>
      <w:r>
        <w:t xml:space="preserve"> December 2015</w:t>
      </w:r>
    </w:p>
    <w:p w14:paraId="59843B42" w14:textId="77777777" w:rsidR="00F012C3" w:rsidRPr="005F2FE5" w:rsidRDefault="00F012C3" w:rsidP="00F012C3">
      <w:pPr>
        <w:rPr>
          <w:b/>
        </w:rPr>
      </w:pPr>
      <w:r w:rsidRPr="005F2FE5">
        <w:rPr>
          <w:b/>
        </w:rPr>
        <w:t>Trading for Financial Year</w:t>
      </w:r>
      <w:r>
        <w:rPr>
          <w:b/>
        </w:rPr>
        <w:t xml:space="preserve"> to Date</w:t>
      </w:r>
    </w:p>
    <w:p w14:paraId="40E22E64" w14:textId="77777777" w:rsidR="00F012C3" w:rsidRDefault="00F012C3" w:rsidP="00F012C3">
      <w:r>
        <w:t>1 January 2018 to 31 December 2018</w:t>
      </w:r>
    </w:p>
    <w:p w14:paraId="401A93E3" w14:textId="77777777" w:rsidR="00F012C3" w:rsidRDefault="00F012C3" w:rsidP="00F012C3">
      <w:pPr>
        <w:tabs>
          <w:tab w:val="right" w:pos="5362"/>
        </w:tabs>
      </w:pPr>
      <w:r>
        <w:t>(Profit and loss attached)</w:t>
      </w:r>
    </w:p>
    <w:p w14:paraId="56A831F9" w14:textId="77777777" w:rsidR="00F012C3" w:rsidRDefault="00F012C3" w:rsidP="00F012C3">
      <w:pPr>
        <w:tabs>
          <w:tab w:val="right" w:pos="4820"/>
        </w:tabs>
      </w:pPr>
      <w:r>
        <w:t>Gross Income:</w:t>
      </w:r>
      <w:r>
        <w:tab/>
        <w:t xml:space="preserve">$6,419.36 </w:t>
      </w:r>
    </w:p>
    <w:p w14:paraId="0D91F461" w14:textId="77777777" w:rsidR="00F012C3" w:rsidRDefault="00F012C3" w:rsidP="00F012C3">
      <w:pPr>
        <w:tabs>
          <w:tab w:val="right" w:pos="4820"/>
        </w:tabs>
      </w:pPr>
      <w:r>
        <w:t>Total Expense</w:t>
      </w:r>
      <w:r>
        <w:tab/>
        <w:t>$5,182.73</w:t>
      </w:r>
    </w:p>
    <w:p w14:paraId="3358D553" w14:textId="77777777" w:rsidR="00F012C3" w:rsidRPr="00021495" w:rsidRDefault="00F012C3" w:rsidP="00F012C3">
      <w:pPr>
        <w:tabs>
          <w:tab w:val="right" w:pos="4858"/>
        </w:tabs>
        <w:rPr>
          <w:b/>
        </w:rPr>
      </w:pPr>
      <w:r w:rsidRPr="00923E9E">
        <w:rPr>
          <w:b/>
          <w:u w:val="single"/>
        </w:rPr>
        <w:t>Net Income (Loss)</w:t>
      </w:r>
      <w:r>
        <w:rPr>
          <w:b/>
        </w:rPr>
        <w:tab/>
        <w:t>$1,236.63</w:t>
      </w:r>
    </w:p>
    <w:p w14:paraId="71FCB1CF" w14:textId="77777777" w:rsidR="00F012C3" w:rsidRPr="00B908FC" w:rsidRDefault="00F012C3" w:rsidP="00F012C3">
      <w:pPr>
        <w:tabs>
          <w:tab w:val="right" w:pos="4858"/>
        </w:tabs>
        <w:rPr>
          <w:b/>
        </w:rPr>
      </w:pPr>
      <w:r>
        <w:rPr>
          <w:b/>
        </w:rPr>
        <w:t>Cash Book</w:t>
      </w:r>
      <w:r w:rsidRPr="00B908FC">
        <w:rPr>
          <w:b/>
        </w:rPr>
        <w:t xml:space="preserve"> balance</w:t>
      </w:r>
      <w:r>
        <w:rPr>
          <w:b/>
        </w:rPr>
        <w:t xml:space="preserve"> 26th July</w:t>
      </w:r>
      <w:r w:rsidRPr="00B908FC">
        <w:rPr>
          <w:b/>
        </w:rPr>
        <w:tab/>
        <w:t>$</w:t>
      </w:r>
      <w:r>
        <w:rPr>
          <w:b/>
        </w:rPr>
        <w:t>4,471.96</w:t>
      </w:r>
    </w:p>
    <w:p w14:paraId="063E382E" w14:textId="77777777" w:rsidR="00F012C3" w:rsidRDefault="00F012C3" w:rsidP="00F012C3">
      <w:pPr>
        <w:tabs>
          <w:tab w:val="right" w:pos="4858"/>
        </w:tabs>
        <w:rPr>
          <w:b/>
        </w:rPr>
      </w:pPr>
      <w:r>
        <w:rPr>
          <w:b/>
        </w:rPr>
        <w:t>Bank Statement balance</w:t>
      </w:r>
      <w:r>
        <w:rPr>
          <w:b/>
        </w:rPr>
        <w:tab/>
        <w:t>$4,511.96</w:t>
      </w:r>
      <w:r>
        <w:rPr>
          <w:b/>
        </w:rPr>
        <w:tab/>
      </w:r>
      <w:r>
        <w:rPr>
          <w:b/>
        </w:rPr>
        <w:tab/>
      </w:r>
    </w:p>
    <w:p w14:paraId="1BFDF86E" w14:textId="77777777" w:rsidR="00F012C3" w:rsidRPr="005276DA" w:rsidRDefault="00F012C3" w:rsidP="00F012C3">
      <w:pPr>
        <w:tabs>
          <w:tab w:val="right" w:pos="4858"/>
        </w:tabs>
        <w:rPr>
          <w:b/>
          <w:u w:val="single"/>
        </w:rPr>
      </w:pPr>
      <w:r>
        <w:rPr>
          <w:b/>
        </w:rPr>
        <w:tab/>
      </w:r>
      <w:r>
        <w:rPr>
          <w:b/>
        </w:rPr>
        <w:tab/>
      </w:r>
      <w:r>
        <w:rPr>
          <w:b/>
        </w:rPr>
        <w:tab/>
      </w:r>
    </w:p>
    <w:p w14:paraId="793064E1" w14:textId="77777777" w:rsidR="00F012C3" w:rsidRPr="00501022" w:rsidRDefault="00F012C3" w:rsidP="00F012C3">
      <w:pPr>
        <w:tabs>
          <w:tab w:val="right" w:pos="4858"/>
        </w:tabs>
        <w:rPr>
          <w:b/>
        </w:rPr>
      </w:pPr>
      <w:r w:rsidRPr="00501022">
        <w:rPr>
          <w:b/>
        </w:rPr>
        <w:t>Less Cheques not yet presented</w:t>
      </w:r>
      <w:r w:rsidRPr="00501022">
        <w:rPr>
          <w:b/>
        </w:rPr>
        <w:tab/>
      </w:r>
      <w:r w:rsidRPr="00501022">
        <w:rPr>
          <w:b/>
        </w:rPr>
        <w:tab/>
      </w:r>
    </w:p>
    <w:p w14:paraId="509B1289" w14:textId="77777777" w:rsidR="00F012C3" w:rsidRDefault="00F012C3" w:rsidP="00F012C3">
      <w:pPr>
        <w:tabs>
          <w:tab w:val="right" w:pos="4858"/>
        </w:tabs>
        <w:rPr>
          <w:u w:val="single"/>
        </w:rPr>
      </w:pPr>
      <w:r>
        <w:t>Lane Cove Council</w:t>
      </w:r>
      <w:r>
        <w:tab/>
      </w:r>
      <w:r w:rsidRPr="00501022">
        <w:rPr>
          <w:u w:val="single"/>
        </w:rPr>
        <w:t xml:space="preserve">    $40.00</w:t>
      </w:r>
    </w:p>
    <w:p w14:paraId="6822E2EA" w14:textId="77777777" w:rsidR="00F012C3" w:rsidRDefault="00F012C3" w:rsidP="00F012C3">
      <w:pPr>
        <w:tabs>
          <w:tab w:val="right" w:pos="4858"/>
        </w:tabs>
      </w:pPr>
      <w:r>
        <w:tab/>
        <w:t xml:space="preserve"> </w:t>
      </w:r>
    </w:p>
    <w:p w14:paraId="1D682059" w14:textId="77777777" w:rsidR="00F012C3" w:rsidRPr="00147272" w:rsidRDefault="00F012C3" w:rsidP="00F012C3">
      <w:pPr>
        <w:tabs>
          <w:tab w:val="right" w:pos="4858"/>
        </w:tabs>
        <w:rPr>
          <w:b/>
        </w:rPr>
      </w:pPr>
      <w:r>
        <w:rPr>
          <w:b/>
        </w:rPr>
        <w:t xml:space="preserve">Revised </w:t>
      </w:r>
      <w:r w:rsidRPr="009718B7">
        <w:rPr>
          <w:b/>
        </w:rPr>
        <w:t>Bank Balance</w:t>
      </w:r>
      <w:r w:rsidRPr="009718B7">
        <w:rPr>
          <w:b/>
        </w:rPr>
        <w:tab/>
      </w:r>
      <w:r w:rsidRPr="00147272">
        <w:rPr>
          <w:b/>
        </w:rPr>
        <w:t>$</w:t>
      </w:r>
      <w:r>
        <w:rPr>
          <w:b/>
        </w:rPr>
        <w:t>4,471.96</w:t>
      </w:r>
    </w:p>
    <w:p w14:paraId="3EADBB0B" w14:textId="77777777" w:rsidR="00F012C3" w:rsidRDefault="00F012C3" w:rsidP="00F012C3">
      <w:pPr>
        <w:tabs>
          <w:tab w:val="right" w:pos="4858"/>
        </w:tabs>
      </w:pPr>
      <w:r>
        <w:t>(Copy a/c statement attached)</w:t>
      </w:r>
    </w:p>
    <w:p w14:paraId="29ED5E21" w14:textId="77777777" w:rsidR="00F012C3" w:rsidRPr="00B908FC" w:rsidRDefault="00F012C3" w:rsidP="00F012C3">
      <w:pPr>
        <w:tabs>
          <w:tab w:val="right" w:pos="4858"/>
        </w:tabs>
        <w:rPr>
          <w:b/>
        </w:rPr>
      </w:pPr>
      <w:r>
        <w:rPr>
          <w:b/>
        </w:rPr>
        <w:t>Term Deposit</w:t>
      </w:r>
      <w:r>
        <w:rPr>
          <w:b/>
        </w:rPr>
        <w:tab/>
      </w:r>
      <w:r w:rsidRPr="00B908FC">
        <w:rPr>
          <w:b/>
        </w:rPr>
        <w:t>$</w:t>
      </w:r>
      <w:r>
        <w:rPr>
          <w:b/>
        </w:rPr>
        <w:t>12,779.12</w:t>
      </w:r>
    </w:p>
    <w:p w14:paraId="1240D642" w14:textId="77777777" w:rsidR="00F012C3" w:rsidRDefault="00F012C3" w:rsidP="00F012C3">
      <w:r>
        <w:t>(Copy of statement attached)</w:t>
      </w:r>
    </w:p>
    <w:p w14:paraId="5C685347" w14:textId="77777777" w:rsidR="00F012C3" w:rsidRPr="00862FC4" w:rsidRDefault="00F012C3" w:rsidP="00F012C3">
      <w:pPr>
        <w:rPr>
          <w:b/>
        </w:rPr>
      </w:pPr>
      <w:r>
        <w:rPr>
          <w:b/>
        </w:rPr>
        <w:t>Comments</w:t>
      </w:r>
    </w:p>
    <w:p w14:paraId="294FB891" w14:textId="77777777" w:rsidR="00F012C3" w:rsidRDefault="00F012C3" w:rsidP="00F012C3">
      <w:r>
        <w:t>Known expenses outstanding – Web Hosting costs</w:t>
      </w:r>
    </w:p>
    <w:p w14:paraId="72684A1F" w14:textId="77777777" w:rsidR="00F012C3" w:rsidRDefault="00F012C3" w:rsidP="00F012C3"/>
    <w:p w14:paraId="25F070FD" w14:textId="77777777" w:rsidR="00F012C3" w:rsidRDefault="00F012C3" w:rsidP="00F012C3">
      <w:r>
        <w:t>John Southwood</w:t>
      </w:r>
    </w:p>
    <w:p w14:paraId="142B58C7" w14:textId="77777777" w:rsidR="00F012C3" w:rsidRDefault="00F012C3" w:rsidP="00F012C3">
      <w:r w:rsidRPr="00F754F4">
        <w:rPr>
          <w:b/>
        </w:rPr>
        <w:t>Hon Treasurer</w:t>
      </w:r>
    </w:p>
    <w:p w14:paraId="4F3D5F34" w14:textId="5DF98CFA" w:rsidR="00CF6464" w:rsidRPr="00CF6464" w:rsidDel="00F012C3" w:rsidRDefault="00CF6464" w:rsidP="00CF6464">
      <w:pPr>
        <w:spacing w:after="0"/>
        <w:rPr>
          <w:del w:id="0" w:author=" " w:date="2019-02-11T23:50:00Z"/>
          <w:b/>
        </w:rPr>
      </w:pPr>
    </w:p>
    <w:p w14:paraId="64756B21" w14:textId="49A245FC" w:rsidR="00967C9F" w:rsidDel="00F012C3" w:rsidRDefault="00967C9F" w:rsidP="0078258B">
      <w:pPr>
        <w:pStyle w:val="ListParagraph"/>
        <w:spacing w:after="0"/>
        <w:ind w:left="1440"/>
        <w:rPr>
          <w:del w:id="1" w:author=" " w:date="2019-02-11T23:50:00Z"/>
        </w:rPr>
      </w:pPr>
    </w:p>
    <w:p w14:paraId="4C1125DC" w14:textId="7163B55A" w:rsidR="009E6D80" w:rsidDel="00F012C3" w:rsidRDefault="009E6D80" w:rsidP="007913C6">
      <w:pPr>
        <w:spacing w:after="0"/>
        <w:rPr>
          <w:del w:id="2" w:author=" " w:date="2019-02-11T23:50:00Z"/>
        </w:rPr>
      </w:pPr>
    </w:p>
    <w:p w14:paraId="44B3037A" w14:textId="1931319D" w:rsidR="009E6D80" w:rsidDel="00F012C3" w:rsidRDefault="009E6D80" w:rsidP="007913C6">
      <w:pPr>
        <w:spacing w:after="0"/>
        <w:rPr>
          <w:del w:id="3" w:author=" " w:date="2019-02-11T23:50:00Z"/>
        </w:rPr>
      </w:pPr>
    </w:p>
    <w:p w14:paraId="6BF06307" w14:textId="0F490784" w:rsidR="009E6D80" w:rsidDel="00F012C3" w:rsidRDefault="009E6D80" w:rsidP="007913C6">
      <w:pPr>
        <w:spacing w:after="0"/>
        <w:rPr>
          <w:del w:id="4" w:author=" " w:date="2019-02-11T23:50:00Z"/>
        </w:rPr>
      </w:pPr>
    </w:p>
    <w:p w14:paraId="1A4B0EDC" w14:textId="7FB1FE42" w:rsidR="009E6D80" w:rsidDel="00F012C3" w:rsidRDefault="009E6D80" w:rsidP="007913C6">
      <w:pPr>
        <w:spacing w:after="0"/>
        <w:rPr>
          <w:del w:id="5" w:author=" " w:date="2019-02-11T23:50:00Z"/>
        </w:rPr>
      </w:pPr>
    </w:p>
    <w:p w14:paraId="46B1B355" w14:textId="6A7429BA" w:rsidR="009E6D80" w:rsidDel="00F012C3" w:rsidRDefault="009E6D80" w:rsidP="007913C6">
      <w:pPr>
        <w:spacing w:after="0"/>
        <w:rPr>
          <w:del w:id="6" w:author=" " w:date="2019-02-11T23:50:00Z"/>
        </w:rPr>
      </w:pPr>
    </w:p>
    <w:p w14:paraId="00F11BAC" w14:textId="0571B93D" w:rsidR="009E6D80" w:rsidDel="00F012C3" w:rsidRDefault="009E6D80" w:rsidP="007913C6">
      <w:pPr>
        <w:spacing w:after="0"/>
        <w:rPr>
          <w:del w:id="7" w:author=" " w:date="2019-02-11T23:50:00Z"/>
        </w:rPr>
      </w:pPr>
    </w:p>
    <w:p w14:paraId="12504C2E" w14:textId="76DC0584" w:rsidR="009E6D80" w:rsidDel="00F012C3" w:rsidRDefault="009E6D80" w:rsidP="007913C6">
      <w:pPr>
        <w:spacing w:after="0"/>
        <w:rPr>
          <w:del w:id="8" w:author=" " w:date="2019-02-11T23:50:00Z"/>
        </w:rPr>
      </w:pPr>
    </w:p>
    <w:p w14:paraId="386DF5A7" w14:textId="71CC872C" w:rsidR="009E6D80" w:rsidDel="00F012C3" w:rsidRDefault="009E6D80" w:rsidP="007913C6">
      <w:pPr>
        <w:spacing w:after="0"/>
        <w:rPr>
          <w:del w:id="9" w:author=" " w:date="2019-02-11T23:50:00Z"/>
        </w:rPr>
      </w:pPr>
    </w:p>
    <w:p w14:paraId="5B650BE9" w14:textId="4E6A8451" w:rsidR="009E6D80" w:rsidDel="00F012C3" w:rsidRDefault="009E6D80" w:rsidP="007913C6">
      <w:pPr>
        <w:spacing w:after="0"/>
        <w:rPr>
          <w:del w:id="10" w:author=" " w:date="2019-02-11T23:50:00Z"/>
        </w:rPr>
      </w:pPr>
    </w:p>
    <w:p w14:paraId="246AADAF" w14:textId="6762EF77" w:rsidR="009E6D80" w:rsidDel="00F012C3" w:rsidRDefault="009E6D80" w:rsidP="007913C6">
      <w:pPr>
        <w:spacing w:after="0"/>
        <w:rPr>
          <w:del w:id="11" w:author=" " w:date="2019-02-11T23:50:00Z"/>
        </w:rPr>
      </w:pPr>
    </w:p>
    <w:p w14:paraId="2FB2C62B" w14:textId="5989927A" w:rsidR="009E6D80" w:rsidDel="00F012C3" w:rsidRDefault="009E6D80" w:rsidP="007913C6">
      <w:pPr>
        <w:spacing w:after="0"/>
        <w:rPr>
          <w:del w:id="12" w:author=" " w:date="2019-02-11T23:50:00Z"/>
        </w:rPr>
      </w:pPr>
    </w:p>
    <w:p w14:paraId="737E6733" w14:textId="0DC541E4" w:rsidR="009E6D80" w:rsidDel="00F012C3" w:rsidRDefault="009E6D80" w:rsidP="007913C6">
      <w:pPr>
        <w:spacing w:after="0"/>
        <w:rPr>
          <w:del w:id="13" w:author=" " w:date="2019-02-11T23:50:00Z"/>
        </w:rPr>
      </w:pPr>
    </w:p>
    <w:p w14:paraId="56EEFCDC" w14:textId="637D8D0F" w:rsidR="009E6D80" w:rsidDel="00F012C3" w:rsidRDefault="009E6D80" w:rsidP="007913C6">
      <w:pPr>
        <w:spacing w:after="0"/>
        <w:rPr>
          <w:del w:id="14" w:author=" " w:date="2019-02-11T23:50:00Z"/>
        </w:rPr>
      </w:pPr>
    </w:p>
    <w:p w14:paraId="7CA77D77" w14:textId="6299725B" w:rsidR="009E6D80" w:rsidDel="00F012C3" w:rsidRDefault="009E6D80" w:rsidP="007913C6">
      <w:pPr>
        <w:spacing w:after="0"/>
        <w:rPr>
          <w:del w:id="15" w:author=" " w:date="2019-02-11T23:50:00Z"/>
        </w:rPr>
      </w:pPr>
    </w:p>
    <w:p w14:paraId="543748CB" w14:textId="33C4FB34" w:rsidR="009E6D80" w:rsidDel="00F012C3" w:rsidRDefault="009E6D80" w:rsidP="007913C6">
      <w:pPr>
        <w:spacing w:after="0"/>
        <w:rPr>
          <w:del w:id="16" w:author=" " w:date="2019-02-11T23:50:00Z"/>
        </w:rPr>
      </w:pPr>
    </w:p>
    <w:p w14:paraId="11B0D6BD" w14:textId="26E5D42E" w:rsidR="009E6D80" w:rsidDel="00F012C3" w:rsidRDefault="009E6D80" w:rsidP="007913C6">
      <w:pPr>
        <w:spacing w:after="0"/>
        <w:rPr>
          <w:del w:id="17" w:author=" " w:date="2019-02-11T23:50:00Z"/>
        </w:rPr>
      </w:pPr>
    </w:p>
    <w:p w14:paraId="2E230853" w14:textId="5A09BDD4" w:rsidR="009E6D80" w:rsidDel="00F012C3" w:rsidRDefault="009E6D80" w:rsidP="007913C6">
      <w:pPr>
        <w:spacing w:after="0"/>
        <w:rPr>
          <w:del w:id="18" w:author=" " w:date="2019-02-11T23:50:00Z"/>
        </w:rPr>
      </w:pPr>
    </w:p>
    <w:p w14:paraId="40C76449" w14:textId="42C4550B" w:rsidR="009E6D80" w:rsidDel="00F012C3" w:rsidRDefault="009E6D80" w:rsidP="007913C6">
      <w:pPr>
        <w:spacing w:after="0"/>
        <w:rPr>
          <w:del w:id="19" w:author=" " w:date="2019-02-11T23:50:00Z"/>
        </w:rPr>
      </w:pPr>
    </w:p>
    <w:p w14:paraId="2675F41B" w14:textId="00FF5779" w:rsidR="009E6D80" w:rsidDel="00F012C3" w:rsidRDefault="009E6D80" w:rsidP="007913C6">
      <w:pPr>
        <w:spacing w:after="0"/>
        <w:rPr>
          <w:del w:id="20" w:author=" " w:date="2019-02-11T23:50:00Z"/>
        </w:rPr>
      </w:pPr>
    </w:p>
    <w:p w14:paraId="44C2A597" w14:textId="5ECB7394" w:rsidR="009E6D80" w:rsidDel="00F012C3" w:rsidRDefault="009E6D80" w:rsidP="007913C6">
      <w:pPr>
        <w:spacing w:after="0"/>
        <w:rPr>
          <w:del w:id="21" w:author=" " w:date="2019-02-11T23:50:00Z"/>
        </w:rPr>
      </w:pPr>
    </w:p>
    <w:p w14:paraId="078634EF" w14:textId="3E1DDE91" w:rsidR="009E6D80" w:rsidDel="00F012C3" w:rsidRDefault="009E6D80" w:rsidP="007913C6">
      <w:pPr>
        <w:spacing w:after="0"/>
        <w:rPr>
          <w:del w:id="22" w:author=" " w:date="2019-02-11T23:50:00Z"/>
        </w:rPr>
      </w:pPr>
    </w:p>
    <w:p w14:paraId="781EA320" w14:textId="1AF031E7" w:rsidR="009E6D80" w:rsidDel="00F012C3" w:rsidRDefault="009E6D80" w:rsidP="007913C6">
      <w:pPr>
        <w:spacing w:after="0"/>
        <w:rPr>
          <w:del w:id="23" w:author=" " w:date="2019-02-11T23:50:00Z"/>
        </w:rPr>
      </w:pPr>
    </w:p>
    <w:p w14:paraId="1DA0ADFE" w14:textId="0BB71A80" w:rsidR="009E6D80" w:rsidDel="00F012C3" w:rsidRDefault="009E6D80" w:rsidP="007913C6">
      <w:pPr>
        <w:spacing w:after="0"/>
        <w:rPr>
          <w:del w:id="24" w:author=" " w:date="2019-02-11T23:50:00Z"/>
        </w:rPr>
      </w:pPr>
    </w:p>
    <w:p w14:paraId="7DFF85CE" w14:textId="0A806117" w:rsidR="009E6D80" w:rsidDel="00F012C3" w:rsidRDefault="009E6D80" w:rsidP="007913C6">
      <w:pPr>
        <w:spacing w:after="0"/>
        <w:rPr>
          <w:del w:id="25" w:author=" " w:date="2019-02-11T23:50:00Z"/>
        </w:rPr>
      </w:pPr>
    </w:p>
    <w:p w14:paraId="476509EF" w14:textId="7A1978DB" w:rsidR="009E6D80" w:rsidDel="00F012C3" w:rsidRDefault="009E6D80" w:rsidP="007913C6">
      <w:pPr>
        <w:spacing w:after="0"/>
        <w:rPr>
          <w:del w:id="26" w:author=" " w:date="2019-02-11T23:50:00Z"/>
        </w:rPr>
      </w:pPr>
    </w:p>
    <w:p w14:paraId="11E3C01D" w14:textId="3E3E7108" w:rsidR="009E6D80" w:rsidDel="00F012C3" w:rsidRDefault="009E6D80" w:rsidP="007913C6">
      <w:pPr>
        <w:spacing w:after="0"/>
        <w:rPr>
          <w:del w:id="27" w:author=" " w:date="2019-02-11T23:50:00Z"/>
        </w:rPr>
      </w:pPr>
    </w:p>
    <w:p w14:paraId="6ACEA748" w14:textId="7C8302F7" w:rsidR="009E6D80" w:rsidDel="00F012C3" w:rsidRDefault="009E6D80" w:rsidP="007913C6">
      <w:pPr>
        <w:spacing w:after="0"/>
        <w:rPr>
          <w:del w:id="28" w:author=" " w:date="2019-02-11T23:50:00Z"/>
        </w:rPr>
      </w:pPr>
    </w:p>
    <w:p w14:paraId="004747C2" w14:textId="4915AD60" w:rsidR="009E6D80" w:rsidDel="00F012C3" w:rsidRDefault="009E6D80" w:rsidP="007913C6">
      <w:pPr>
        <w:spacing w:after="0"/>
        <w:rPr>
          <w:del w:id="29" w:author=" " w:date="2019-02-11T23:50:00Z"/>
        </w:rPr>
      </w:pPr>
    </w:p>
    <w:p w14:paraId="7C7C5821" w14:textId="5FA9083A" w:rsidR="009E6D80" w:rsidDel="00F012C3" w:rsidRDefault="009E6D80" w:rsidP="007913C6">
      <w:pPr>
        <w:spacing w:after="0"/>
        <w:rPr>
          <w:del w:id="30" w:author=" " w:date="2019-02-11T23:50:00Z"/>
        </w:rPr>
      </w:pPr>
    </w:p>
    <w:p w14:paraId="4E407E69" w14:textId="72AD766E" w:rsidR="009E6D80" w:rsidDel="00F012C3" w:rsidRDefault="009E6D80" w:rsidP="007913C6">
      <w:pPr>
        <w:spacing w:after="0"/>
        <w:rPr>
          <w:del w:id="31" w:author=" " w:date="2019-02-11T23:50:00Z"/>
        </w:rPr>
      </w:pPr>
    </w:p>
    <w:p w14:paraId="4327BB09" w14:textId="03A5403E" w:rsidR="009E6D80" w:rsidDel="00F012C3" w:rsidRDefault="009E6D80" w:rsidP="007913C6">
      <w:pPr>
        <w:spacing w:after="0"/>
        <w:rPr>
          <w:del w:id="32" w:author=" " w:date="2019-02-11T23:50:00Z"/>
        </w:rPr>
      </w:pPr>
    </w:p>
    <w:p w14:paraId="212025EC" w14:textId="759E3BC0" w:rsidR="009E6D80" w:rsidDel="00F012C3" w:rsidRDefault="009E6D80" w:rsidP="007913C6">
      <w:pPr>
        <w:spacing w:after="0"/>
        <w:rPr>
          <w:del w:id="33" w:author=" " w:date="2019-02-11T23:50:00Z"/>
        </w:rPr>
      </w:pPr>
    </w:p>
    <w:p w14:paraId="7748BBA8" w14:textId="52671B8D" w:rsidR="009E6D80" w:rsidDel="00F012C3" w:rsidRDefault="009E6D80" w:rsidP="007913C6">
      <w:pPr>
        <w:spacing w:after="0"/>
        <w:rPr>
          <w:del w:id="34" w:author=" " w:date="2019-02-11T23:50:00Z"/>
        </w:rPr>
      </w:pPr>
    </w:p>
    <w:p w14:paraId="7FC9729D" w14:textId="5898D227" w:rsidR="009E6D80" w:rsidDel="00F012C3" w:rsidRDefault="009E6D80" w:rsidP="007913C6">
      <w:pPr>
        <w:spacing w:after="0"/>
        <w:rPr>
          <w:del w:id="35" w:author=" " w:date="2019-02-11T23:50:00Z"/>
        </w:rPr>
      </w:pPr>
    </w:p>
    <w:p w14:paraId="00F894A2" w14:textId="79C30B84" w:rsidR="009E6D80" w:rsidDel="00F012C3" w:rsidRDefault="009E6D80" w:rsidP="007913C6">
      <w:pPr>
        <w:spacing w:after="0"/>
        <w:rPr>
          <w:del w:id="36" w:author=" " w:date="2019-02-11T23:50:00Z"/>
        </w:rPr>
      </w:pPr>
    </w:p>
    <w:p w14:paraId="25CD13F4" w14:textId="4A9DAFA1" w:rsidR="009E6D80" w:rsidDel="00F012C3" w:rsidRDefault="009E6D80" w:rsidP="007913C6">
      <w:pPr>
        <w:spacing w:after="0"/>
        <w:rPr>
          <w:del w:id="37" w:author=" " w:date="2019-02-11T23:50:00Z"/>
        </w:rPr>
      </w:pPr>
    </w:p>
    <w:p w14:paraId="11DCE440" w14:textId="1E6783E4" w:rsidR="009E6D80" w:rsidDel="00F012C3" w:rsidRDefault="009E6D80" w:rsidP="007913C6">
      <w:pPr>
        <w:spacing w:after="0"/>
        <w:rPr>
          <w:del w:id="38" w:author=" " w:date="2019-02-11T23:50:00Z"/>
        </w:rPr>
      </w:pPr>
    </w:p>
    <w:p w14:paraId="7803771C" w14:textId="043B717D" w:rsidR="009E6D80" w:rsidDel="00F012C3" w:rsidRDefault="009E6D80" w:rsidP="007913C6">
      <w:pPr>
        <w:spacing w:after="0"/>
        <w:rPr>
          <w:del w:id="39" w:author=" " w:date="2019-02-11T23:50:00Z"/>
        </w:rPr>
      </w:pPr>
    </w:p>
    <w:p w14:paraId="0FAA7597" w14:textId="777D699A" w:rsidR="009E6D80" w:rsidDel="00F012C3" w:rsidRDefault="009E6D80" w:rsidP="007913C6">
      <w:pPr>
        <w:spacing w:after="0"/>
        <w:rPr>
          <w:del w:id="40" w:author=" " w:date="2019-02-11T23:50:00Z"/>
        </w:rPr>
      </w:pPr>
    </w:p>
    <w:p w14:paraId="251115E4" w14:textId="214924B2" w:rsidR="009E6D80" w:rsidDel="00F012C3" w:rsidRDefault="009E6D80" w:rsidP="007913C6">
      <w:pPr>
        <w:spacing w:after="0"/>
        <w:rPr>
          <w:del w:id="41" w:author=" " w:date="2019-02-11T23:50:00Z"/>
        </w:rPr>
      </w:pPr>
    </w:p>
    <w:p w14:paraId="53707453" w14:textId="0E117BF0" w:rsidR="009E6D80" w:rsidDel="00F012C3" w:rsidRDefault="009E6D80" w:rsidP="007913C6">
      <w:pPr>
        <w:spacing w:after="0"/>
        <w:rPr>
          <w:del w:id="42" w:author=" " w:date="2019-02-11T23:50:00Z"/>
        </w:rPr>
      </w:pPr>
    </w:p>
    <w:p w14:paraId="49E81248" w14:textId="4FCC4D4D" w:rsidR="009E6D80" w:rsidDel="00F012C3" w:rsidRDefault="009E6D80" w:rsidP="007913C6">
      <w:pPr>
        <w:spacing w:after="0"/>
        <w:rPr>
          <w:del w:id="43" w:author=" " w:date="2019-02-11T23:50:00Z"/>
        </w:rPr>
      </w:pPr>
    </w:p>
    <w:p w14:paraId="3E47CF26" w14:textId="6BBE55C4" w:rsidR="009E6D80" w:rsidDel="00F012C3" w:rsidRDefault="009E6D80" w:rsidP="007913C6">
      <w:pPr>
        <w:spacing w:after="0"/>
        <w:rPr>
          <w:del w:id="44" w:author=" " w:date="2019-02-11T23:50:00Z"/>
        </w:rPr>
      </w:pPr>
    </w:p>
    <w:p w14:paraId="09BED3E3" w14:textId="7FED3563" w:rsidR="009E6D80" w:rsidDel="00F012C3" w:rsidRDefault="009E6D80" w:rsidP="007913C6">
      <w:pPr>
        <w:spacing w:after="0"/>
        <w:rPr>
          <w:del w:id="45" w:author=" " w:date="2019-02-11T23:50:00Z"/>
        </w:rPr>
      </w:pPr>
    </w:p>
    <w:p w14:paraId="2B1E835F" w14:textId="6304C559" w:rsidR="009E6D80" w:rsidRDefault="009E6D80" w:rsidP="007913C6">
      <w:pPr>
        <w:spacing w:after="0"/>
        <w:rPr>
          <w:b/>
        </w:rPr>
      </w:pPr>
      <w:bookmarkStart w:id="46" w:name="_GoBack"/>
      <w:bookmarkEnd w:id="46"/>
      <w:r w:rsidRPr="00CF6464">
        <w:rPr>
          <w:b/>
        </w:rPr>
        <w:t xml:space="preserve">ATTACHMENT </w:t>
      </w:r>
      <w:r w:rsidR="00A3036F">
        <w:rPr>
          <w:b/>
        </w:rPr>
        <w:t>D</w:t>
      </w:r>
    </w:p>
    <w:p w14:paraId="6E504577" w14:textId="1885CCCF" w:rsidR="009E6D80" w:rsidRDefault="009E6D80" w:rsidP="007913C6">
      <w:pPr>
        <w:spacing w:after="0"/>
        <w:rPr>
          <w:b/>
        </w:rPr>
      </w:pPr>
    </w:p>
    <w:p w14:paraId="37A2A827" w14:textId="57991E4E" w:rsidR="00F31B32" w:rsidRDefault="00CF6464" w:rsidP="007913C6">
      <w:pPr>
        <w:spacing w:after="0"/>
      </w:pPr>
      <w:r>
        <w:rPr>
          <w:noProof/>
        </w:rPr>
        <w:drawing>
          <wp:inline distT="0" distB="0" distL="0" distR="0" wp14:anchorId="762723BB" wp14:editId="5692C66D">
            <wp:extent cx="5343525" cy="7048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43525" cy="7048500"/>
                    </a:xfrm>
                    <a:prstGeom prst="rect">
                      <a:avLst/>
                    </a:prstGeom>
                  </pic:spPr>
                </pic:pic>
              </a:graphicData>
            </a:graphic>
          </wp:inline>
        </w:drawing>
      </w:r>
    </w:p>
    <w:p w14:paraId="628BD717" w14:textId="282C6E61" w:rsidR="009E6D80" w:rsidRDefault="009E6D80" w:rsidP="007913C6">
      <w:pPr>
        <w:spacing w:after="0"/>
      </w:pPr>
    </w:p>
    <w:p w14:paraId="61953D6C" w14:textId="4B7DD779" w:rsidR="009E6D80" w:rsidRDefault="009E6D80" w:rsidP="007913C6">
      <w:pPr>
        <w:spacing w:after="0"/>
      </w:pPr>
    </w:p>
    <w:p w14:paraId="35C01765" w14:textId="254E60C0" w:rsidR="00406AA3" w:rsidRDefault="00406AA3" w:rsidP="007913C6">
      <w:pPr>
        <w:spacing w:after="0"/>
      </w:pPr>
    </w:p>
    <w:p w14:paraId="4AE25E2C" w14:textId="69438F34" w:rsidR="00406AA3" w:rsidRDefault="00406AA3" w:rsidP="007913C6">
      <w:pPr>
        <w:spacing w:after="0"/>
      </w:pPr>
    </w:p>
    <w:p w14:paraId="5FD9BA32" w14:textId="3EC8F71E" w:rsidR="00406AA3" w:rsidRDefault="00406AA3" w:rsidP="007913C6">
      <w:pPr>
        <w:spacing w:after="0"/>
      </w:pPr>
    </w:p>
    <w:p w14:paraId="3EBD0367" w14:textId="74386786" w:rsidR="00406AA3" w:rsidRDefault="00406AA3" w:rsidP="007913C6">
      <w:pPr>
        <w:spacing w:after="0"/>
      </w:pPr>
    </w:p>
    <w:p w14:paraId="32E8691B" w14:textId="1914FA2B" w:rsidR="00406AA3" w:rsidRDefault="00406AA3" w:rsidP="007913C6">
      <w:pPr>
        <w:spacing w:after="0"/>
      </w:pPr>
    </w:p>
    <w:p w14:paraId="074D168C" w14:textId="46FB1132" w:rsidR="00406AA3" w:rsidRPr="00CF6464" w:rsidRDefault="00406AA3" w:rsidP="007913C6">
      <w:pPr>
        <w:spacing w:after="0"/>
        <w:rPr>
          <w:b/>
        </w:rPr>
      </w:pPr>
      <w:r w:rsidRPr="00CF6464">
        <w:rPr>
          <w:b/>
        </w:rPr>
        <w:lastRenderedPageBreak/>
        <w:t>ATTACHMENT E</w:t>
      </w:r>
    </w:p>
    <w:p w14:paraId="05612BBF" w14:textId="606AAD65" w:rsidR="00406AA3" w:rsidRDefault="00114DCD" w:rsidP="007913C6">
      <w:pPr>
        <w:spacing w:after="0"/>
        <w:rPr>
          <w:b/>
        </w:rPr>
      </w:pPr>
      <w:r w:rsidRPr="00114DCD">
        <w:rPr>
          <w:b/>
        </w:rPr>
        <w:t>Councillor Palmer’s Report</w:t>
      </w:r>
    </w:p>
    <w:p w14:paraId="778AE3D7" w14:textId="77777777" w:rsidR="00114DCD" w:rsidRPr="00114DCD" w:rsidRDefault="00114DCD" w:rsidP="007913C6">
      <w:pPr>
        <w:spacing w:after="0"/>
        <w:rPr>
          <w:b/>
        </w:rPr>
      </w:pPr>
    </w:p>
    <w:p w14:paraId="03E8FE3C" w14:textId="77777777" w:rsidR="00114DCD" w:rsidRPr="00C17439" w:rsidRDefault="00114DCD" w:rsidP="00114DCD">
      <w:pPr>
        <w:rPr>
          <w:b/>
        </w:rPr>
      </w:pPr>
      <w:r w:rsidRPr="00C17439">
        <w:rPr>
          <w:b/>
        </w:rPr>
        <w:t>Planning Matters</w:t>
      </w:r>
    </w:p>
    <w:p w14:paraId="1C6DFCBF" w14:textId="77777777" w:rsidR="00114DCD" w:rsidRDefault="00114DCD" w:rsidP="00114DCD">
      <w:pPr>
        <w:pStyle w:val="ListParagraph"/>
        <w:numPr>
          <w:ilvl w:val="0"/>
          <w:numId w:val="13"/>
        </w:numPr>
      </w:pPr>
      <w:r>
        <w:t>Restriction on Planning Proposals</w:t>
      </w:r>
    </w:p>
    <w:p w14:paraId="4285E0A9" w14:textId="77777777" w:rsidR="00114DCD" w:rsidRDefault="00114DCD" w:rsidP="00114DCD">
      <w:r>
        <w:t xml:space="preserve">I proposed that Council </w:t>
      </w:r>
      <w:r w:rsidRPr="00C17439">
        <w:t xml:space="preserve">write to the Minister of Planning and request that he introduce changes that prevent developer or </w:t>
      </w:r>
      <w:proofErr w:type="gramStart"/>
      <w:r w:rsidRPr="00C17439">
        <w:t>landowner initiated</w:t>
      </w:r>
      <w:proofErr w:type="gramEnd"/>
      <w:r w:rsidRPr="00C17439">
        <w:t xml:space="preserve"> planning proposals being lodged for a site while there are existing State and/or Local Government planning studies and/or planning proposals being developed and/or considered.</w:t>
      </w:r>
      <w:r>
        <w:t xml:space="preserve">  </w:t>
      </w:r>
    </w:p>
    <w:p w14:paraId="250892DB" w14:textId="77777777" w:rsidR="00114DCD" w:rsidRDefault="00114DCD" w:rsidP="00114DCD">
      <w:r>
        <w:t>The Minister has responded by writing to the GSC requesting feedback on Lane Cove’s ability to provide the necessary infrastructure to keep pace with development.</w:t>
      </w:r>
    </w:p>
    <w:p w14:paraId="54F69EC5" w14:textId="77777777" w:rsidR="00114DCD" w:rsidRDefault="00114DCD" w:rsidP="00114DCD">
      <w:pPr>
        <w:pStyle w:val="ListParagraph"/>
        <w:numPr>
          <w:ilvl w:val="0"/>
          <w:numId w:val="12"/>
        </w:numPr>
      </w:pPr>
      <w:r>
        <w:t xml:space="preserve">St Leonards and </w:t>
      </w:r>
      <w:proofErr w:type="spellStart"/>
      <w:r>
        <w:t>Crows</w:t>
      </w:r>
      <w:proofErr w:type="spellEnd"/>
      <w:r>
        <w:t xml:space="preserve"> Nest Draft 2036 Plan</w:t>
      </w:r>
    </w:p>
    <w:p w14:paraId="1435C2C9" w14:textId="77777777" w:rsidR="00114DCD" w:rsidRDefault="00114DCD" w:rsidP="00114DCD">
      <w:r>
        <w:t>Council was successful in obtaining an extension of time for the exhibition period and two extra consultations, these to be held in Lane Cove.  The last one will be on 11</w:t>
      </w:r>
      <w:r w:rsidRPr="00E70806">
        <w:rPr>
          <w:vertAlign w:val="superscript"/>
        </w:rPr>
        <w:t>th</w:t>
      </w:r>
      <w:r>
        <w:t xml:space="preserve"> December followed by a facilitated workshop on 12</w:t>
      </w:r>
      <w:r w:rsidRPr="00E70806">
        <w:rPr>
          <w:vertAlign w:val="superscript"/>
        </w:rPr>
        <w:t>th</w:t>
      </w:r>
      <w:r>
        <w:t xml:space="preserve"> December where Council will work with residents to gain direct feedback on the proposals.</w:t>
      </w:r>
    </w:p>
    <w:p w14:paraId="6D7E5CFA" w14:textId="77777777" w:rsidR="00114DCD" w:rsidRDefault="00114DCD" w:rsidP="00114DCD">
      <w:pPr>
        <w:pStyle w:val="ListParagraph"/>
        <w:numPr>
          <w:ilvl w:val="0"/>
          <w:numId w:val="12"/>
        </w:numPr>
      </w:pPr>
      <w:r>
        <w:t>Medium Density Housing Code</w:t>
      </w:r>
    </w:p>
    <w:p w14:paraId="23C1D95C" w14:textId="77777777" w:rsidR="00114DCD" w:rsidRDefault="00114DCD" w:rsidP="00114DCD">
      <w:r>
        <w:t>Council is seeking an exemption to the Code for R2 low density zones.  Currently on exhibition.</w:t>
      </w:r>
    </w:p>
    <w:p w14:paraId="5EBC5FAF" w14:textId="77777777" w:rsidR="00114DCD" w:rsidRPr="00C17439" w:rsidRDefault="00114DCD" w:rsidP="00114DCD">
      <w:pPr>
        <w:rPr>
          <w:b/>
        </w:rPr>
      </w:pPr>
      <w:r w:rsidRPr="00C17439">
        <w:rPr>
          <w:b/>
        </w:rPr>
        <w:t>Environment</w:t>
      </w:r>
    </w:p>
    <w:p w14:paraId="7BAF9E6D" w14:textId="77777777" w:rsidR="00114DCD" w:rsidRDefault="00114DCD" w:rsidP="00114DCD">
      <w:r w:rsidRPr="00C17439">
        <w:t>Council in collaboration with Ausgrid has drafted a Plan for Vegetation Management Around Powerlines for Lane Cove</w:t>
      </w:r>
      <w:r>
        <w:t>,</w:t>
      </w:r>
      <w:r w:rsidRPr="00C17439">
        <w:t xml:space="preserve"> </w:t>
      </w:r>
      <w:proofErr w:type="gramStart"/>
      <w:r w:rsidRPr="00C17439">
        <w:t xml:space="preserve">in particular </w:t>
      </w:r>
      <w:r>
        <w:t>regarding</w:t>
      </w:r>
      <w:proofErr w:type="gramEnd"/>
      <w:r>
        <w:t xml:space="preserve"> </w:t>
      </w:r>
      <w:r w:rsidRPr="00C17439">
        <w:t>the trimming of street trees around powerlines.</w:t>
      </w:r>
      <w:r>
        <w:t xml:space="preserve">  The Plan has been exhibited for public comment.</w:t>
      </w:r>
    </w:p>
    <w:p w14:paraId="1B5DC458" w14:textId="77777777" w:rsidR="00114DCD" w:rsidRDefault="00114DCD" w:rsidP="00114DCD">
      <w:r w:rsidRPr="00CD2A27">
        <w:t xml:space="preserve">Council </w:t>
      </w:r>
      <w:r>
        <w:t>has</w:t>
      </w:r>
      <w:r w:rsidRPr="00CD2A27">
        <w:t xml:space="preserve"> develop</w:t>
      </w:r>
      <w:r>
        <w:t>ed</w:t>
      </w:r>
      <w:r w:rsidRPr="00CD2A27">
        <w:t xml:space="preserve"> a plastic straw reduction program to assist local businesses in reducing the use of single use plastics. </w:t>
      </w:r>
      <w:r>
        <w:t xml:space="preserve"> </w:t>
      </w:r>
      <w:r w:rsidRPr="00CD2A27">
        <w:t>Council also resolved to phase out single use plastics at Council run events</w:t>
      </w:r>
      <w:r>
        <w:t>.</w:t>
      </w:r>
    </w:p>
    <w:p w14:paraId="77422A79" w14:textId="77777777" w:rsidR="00114DCD" w:rsidRDefault="00114DCD" w:rsidP="00114DCD">
      <w:r>
        <w:t xml:space="preserve">The Northern </w:t>
      </w:r>
      <w:proofErr w:type="gramStart"/>
      <w:r>
        <w:t>Sydney  Community</w:t>
      </w:r>
      <w:proofErr w:type="gramEnd"/>
      <w:r>
        <w:t xml:space="preserve">  Recycling  Centre  has proven  to  be extremely  popular  with  local residents. During August 2018, approximately 355 residents from the Lane Cove Council area used the free drop off centre to safely dispose of problem waste such as paints and electronic goods.</w:t>
      </w:r>
    </w:p>
    <w:p w14:paraId="4064613D" w14:textId="77777777" w:rsidR="00114DCD" w:rsidRDefault="00114DCD" w:rsidP="00114DCD">
      <w:r>
        <w:t>Council is campaigning for State Government to use the waste levy it collects to invest in recycling initiatives (rather than simply putting the levy into consolidated revenue).  This initiative is necessary especially after the China Sword Policy reduced the amount of plastics and containers we can recycle.</w:t>
      </w:r>
    </w:p>
    <w:p w14:paraId="65F32F9C" w14:textId="77777777" w:rsidR="00114DCD" w:rsidRPr="00C17439" w:rsidRDefault="00114DCD" w:rsidP="00114DCD">
      <w:pPr>
        <w:rPr>
          <w:b/>
        </w:rPr>
      </w:pPr>
      <w:r w:rsidRPr="00C17439">
        <w:rPr>
          <w:b/>
        </w:rPr>
        <w:t>Strategic Projects</w:t>
      </w:r>
    </w:p>
    <w:p w14:paraId="3D765454" w14:textId="77777777" w:rsidR="00114DCD" w:rsidRDefault="00114DCD" w:rsidP="00114DCD">
      <w:pPr>
        <w:pStyle w:val="ListParagraph"/>
        <w:numPr>
          <w:ilvl w:val="0"/>
          <w:numId w:val="11"/>
        </w:numPr>
      </w:pPr>
      <w:r>
        <w:t>St Leonards Plaza</w:t>
      </w:r>
    </w:p>
    <w:p w14:paraId="7F8E007D" w14:textId="77777777" w:rsidR="00114DCD" w:rsidRDefault="00114DCD" w:rsidP="00114DCD">
      <w:r>
        <w:t>The 2006 St Leonards Strategy established a public domain vision for the St Leonards Commercial Core precinct that would create an identifiable ‘sense of place’. This included the development of a new community focal point for St Leonards, a new Bus Rail Interchange and Plaza to be constructed over the rail corridor. Council engaged an urban design expert to develop the vision into a buildable idea, and Council commenced along a pathway of consultation and negotiation with numerous State departments to gain support and approval for the idea.</w:t>
      </w:r>
    </w:p>
    <w:p w14:paraId="05B5C3C9" w14:textId="77777777" w:rsidR="00114DCD" w:rsidRDefault="00114DCD" w:rsidP="00114DCD">
      <w:r>
        <w:lastRenderedPageBreak/>
        <w:t>Council between 2012 and 2015 had high level discussions and negotiations with senior officers from Transport for NSW (</w:t>
      </w:r>
      <w:proofErr w:type="spellStart"/>
      <w:r>
        <w:t>TfNSW</w:t>
      </w:r>
      <w:proofErr w:type="spellEnd"/>
      <w:r>
        <w:t>) and politicians, seeking approval to undertake the necessary investigations and prepare detailed designs to deliver the project.</w:t>
      </w:r>
    </w:p>
    <w:p w14:paraId="2924999D" w14:textId="77777777" w:rsidR="00114DCD" w:rsidRDefault="00114DCD" w:rsidP="00114DCD">
      <w:r>
        <w:t xml:space="preserve">In 2015 Council engaged contractors to undertake the preliminary design for the St Leonards Plaza. </w:t>
      </w:r>
    </w:p>
    <w:p w14:paraId="7C25DA39" w14:textId="77777777" w:rsidR="00114DCD" w:rsidRDefault="00114DCD" w:rsidP="00114DCD">
      <w:r>
        <w:t xml:space="preserve">In 2017, </w:t>
      </w:r>
      <w:proofErr w:type="spellStart"/>
      <w:r>
        <w:t>TfNSW</w:t>
      </w:r>
      <w:proofErr w:type="spellEnd"/>
      <w:r>
        <w:t xml:space="preserve"> agreed that Council should prepare a formal proposal for the project for consideration.  Funding for this project is via Voluntary Planning Agreements and Developer Contributions, of which $36M has been collected against a total estimate of $86.9M.  Council has now engaged TSA as the Project Management Consultants.</w:t>
      </w:r>
    </w:p>
    <w:p w14:paraId="5331B3C4" w14:textId="77777777" w:rsidR="00114DCD" w:rsidRDefault="00114DCD" w:rsidP="00114DCD">
      <w:pPr>
        <w:pStyle w:val="ListParagraph"/>
        <w:numPr>
          <w:ilvl w:val="0"/>
          <w:numId w:val="10"/>
        </w:numPr>
      </w:pPr>
      <w:r>
        <w:t>Design, Construct, Management and Operation of the Lane Cove Recreation Precinct</w:t>
      </w:r>
    </w:p>
    <w:p w14:paraId="34CA582C" w14:textId="77777777" w:rsidR="00114DCD" w:rsidRDefault="00114DCD" w:rsidP="00114DCD">
      <w:r>
        <w:t>Expressions of Interest were sought from organisations who wish to be involved in the development of a new Recreation Precinct at 180 River Road, Northwood NSW currently comprising the Lane Cove Golf Course and tennis centre.</w:t>
      </w:r>
    </w:p>
    <w:p w14:paraId="51A54E06" w14:textId="77777777" w:rsidR="00114DCD" w:rsidRDefault="00114DCD" w:rsidP="00114DCD">
      <w:pPr>
        <w:pStyle w:val="ListParagraph"/>
        <w:numPr>
          <w:ilvl w:val="0"/>
          <w:numId w:val="10"/>
        </w:numPr>
      </w:pPr>
      <w:r>
        <w:t>Rosenthal Project</w:t>
      </w:r>
    </w:p>
    <w:p w14:paraId="4DAF254E" w14:textId="77777777" w:rsidR="00114DCD" w:rsidRDefault="00114DCD" w:rsidP="00114DCD">
      <w:r>
        <w:t>Is proceeding on time with excavation completed and construction well under way.  Meanwhile, improvements have been made to the Market Square carpark to improve traffic flow.</w:t>
      </w:r>
    </w:p>
    <w:p w14:paraId="5336F51B" w14:textId="77777777" w:rsidR="00114DCD" w:rsidRDefault="00114DCD" w:rsidP="00114DCD">
      <w:pPr>
        <w:pStyle w:val="ListParagraph"/>
        <w:numPr>
          <w:ilvl w:val="0"/>
          <w:numId w:val="10"/>
        </w:numPr>
      </w:pPr>
      <w:r>
        <w:t>Lane Cove Pool</w:t>
      </w:r>
    </w:p>
    <w:p w14:paraId="7E65E97E" w14:textId="77777777" w:rsidR="00114DCD" w:rsidRDefault="00114DCD" w:rsidP="00114DCD">
      <w:r>
        <w:t xml:space="preserve">Built in 1961 is nearing the end of its life and at this stage we are looking to close it </w:t>
      </w:r>
      <w:proofErr w:type="spellStart"/>
      <w:r>
        <w:t>some time</w:t>
      </w:r>
      <w:proofErr w:type="spellEnd"/>
      <w:r>
        <w:t xml:space="preserve"> after the end of the summer season and commence a re-build.</w:t>
      </w:r>
    </w:p>
    <w:p w14:paraId="26BB7B10" w14:textId="77777777" w:rsidR="00114DCD" w:rsidRDefault="00114DCD" w:rsidP="00114DCD">
      <w:pPr>
        <w:rPr>
          <w:b/>
        </w:rPr>
      </w:pPr>
      <w:r w:rsidRPr="00C17439">
        <w:rPr>
          <w:b/>
        </w:rPr>
        <w:t>Social</w:t>
      </w:r>
    </w:p>
    <w:p w14:paraId="016CEB0F" w14:textId="77777777" w:rsidR="00114DCD" w:rsidRPr="00E70806" w:rsidRDefault="00114DCD" w:rsidP="00114DCD">
      <w:r w:rsidRPr="00E70806">
        <w:t>Festival by the River in November</w:t>
      </w:r>
      <w:r>
        <w:t xml:space="preserve"> was popular and included signature events the Greenwich Village Arts Trail as well as Food and Wine by the River, attended by over 5,000 people.</w:t>
      </w:r>
    </w:p>
    <w:p w14:paraId="4A82548C" w14:textId="77777777" w:rsidR="00114DCD" w:rsidRDefault="00114DCD" w:rsidP="00114DCD">
      <w:r>
        <w:t>Council provided a grant of $5,000 to Gunnedah, our Sister City, for drought relief.  Separately, the Lane Cove community has raised over $10,000 under the Gold for Gunnedah campaign.</w:t>
      </w:r>
    </w:p>
    <w:p w14:paraId="04F25E40" w14:textId="77777777" w:rsidR="00114DCD" w:rsidRDefault="00114DCD" w:rsidP="00114DCD">
      <w:r>
        <w:t>New basketball court at Kingsford Smith Oval.</w:t>
      </w:r>
    </w:p>
    <w:p w14:paraId="61165E97" w14:textId="77777777" w:rsidR="00114DCD" w:rsidRDefault="00114DCD" w:rsidP="00114DCD">
      <w:r>
        <w:t>Library has introduced automatic renewals. Automatic renewals reduce borrower fines and complaints as well as simplifying the renewal process</w:t>
      </w:r>
    </w:p>
    <w:p w14:paraId="27307330" w14:textId="77777777" w:rsidR="005E7E0A" w:rsidRDefault="005E7E0A" w:rsidP="00CF6464">
      <w:pPr>
        <w:spacing w:after="0"/>
      </w:pPr>
    </w:p>
    <w:sectPr w:rsidR="005E7E0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7006F" w14:textId="77777777" w:rsidR="000D691A" w:rsidRDefault="000D691A" w:rsidP="00F012C3">
      <w:pPr>
        <w:spacing w:after="0" w:line="240" w:lineRule="auto"/>
      </w:pPr>
      <w:r>
        <w:separator/>
      </w:r>
    </w:p>
  </w:endnote>
  <w:endnote w:type="continuationSeparator" w:id="0">
    <w:p w14:paraId="67CB70BF" w14:textId="77777777" w:rsidR="000D691A" w:rsidRDefault="000D691A" w:rsidP="00F01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E7129" w14:textId="77777777" w:rsidR="00F012C3" w:rsidRDefault="00F012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11C20" w14:textId="77777777" w:rsidR="00F012C3" w:rsidRDefault="00F012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B4449" w14:textId="77777777" w:rsidR="00F012C3" w:rsidRDefault="00F012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C20A1" w14:textId="77777777" w:rsidR="000D691A" w:rsidRDefault="000D691A" w:rsidP="00F012C3">
      <w:pPr>
        <w:spacing w:after="0" w:line="240" w:lineRule="auto"/>
      </w:pPr>
      <w:r>
        <w:separator/>
      </w:r>
    </w:p>
  </w:footnote>
  <w:footnote w:type="continuationSeparator" w:id="0">
    <w:p w14:paraId="6F3783A0" w14:textId="77777777" w:rsidR="000D691A" w:rsidRDefault="000D691A" w:rsidP="00F01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846B3" w14:textId="77777777" w:rsidR="00F012C3" w:rsidRDefault="00F012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47" w:author=" " w:date="2019-02-11T23:51:00Z"/>
  <w:sdt>
    <w:sdtPr>
      <w:id w:val="1854223926"/>
      <w:docPartObj>
        <w:docPartGallery w:val="Watermarks"/>
        <w:docPartUnique/>
      </w:docPartObj>
    </w:sdtPr>
    <w:sdtContent>
      <w:customXmlInsRangeEnd w:id="47"/>
      <w:p w14:paraId="58B73467" w14:textId="306C903A" w:rsidR="00F012C3" w:rsidRDefault="00F012C3">
        <w:pPr>
          <w:pStyle w:val="Header"/>
        </w:pPr>
        <w:ins w:id="48" w:author=" " w:date="2019-02-11T23:51:00Z">
          <w:r>
            <w:rPr>
              <w:noProof/>
            </w:rPr>
            <w:pict w14:anchorId="55A79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49" w:author=" " w:date="2019-02-11T23:51:00Z"/>
    </w:sdtContent>
  </w:sdt>
  <w:customXmlInsRangeEnd w:id="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BE9C6" w14:textId="77777777" w:rsidR="00F012C3" w:rsidRDefault="00F01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37413"/>
    <w:multiLevelType w:val="hybridMultilevel"/>
    <w:tmpl w:val="78D028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0BA41AC"/>
    <w:multiLevelType w:val="hybridMultilevel"/>
    <w:tmpl w:val="828CB8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872229D"/>
    <w:multiLevelType w:val="hybridMultilevel"/>
    <w:tmpl w:val="1318CE5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39216344"/>
    <w:multiLevelType w:val="hybridMultilevel"/>
    <w:tmpl w:val="C930E738"/>
    <w:lvl w:ilvl="0" w:tplc="A4944A6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3C63712E"/>
    <w:multiLevelType w:val="hybridMultilevel"/>
    <w:tmpl w:val="9E5A8334"/>
    <w:lvl w:ilvl="0" w:tplc="C01ECF2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985474D"/>
    <w:multiLevelType w:val="hybridMultilevel"/>
    <w:tmpl w:val="5DBC50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69B528A"/>
    <w:multiLevelType w:val="hybridMultilevel"/>
    <w:tmpl w:val="86CE0B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A460453"/>
    <w:multiLevelType w:val="hybridMultilevel"/>
    <w:tmpl w:val="462C631E"/>
    <w:lvl w:ilvl="0" w:tplc="9534758E">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A8971A0"/>
    <w:multiLevelType w:val="hybridMultilevel"/>
    <w:tmpl w:val="CB20014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5D170368"/>
    <w:multiLevelType w:val="hybridMultilevel"/>
    <w:tmpl w:val="D674BA4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0" w15:restartNumberingAfterBreak="0">
    <w:nsid w:val="666E4465"/>
    <w:multiLevelType w:val="hybridMultilevel"/>
    <w:tmpl w:val="038A08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74CB71DB"/>
    <w:multiLevelType w:val="hybridMultilevel"/>
    <w:tmpl w:val="3B906592"/>
    <w:lvl w:ilvl="0" w:tplc="47E819E8">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4E66E3C"/>
    <w:multiLevelType w:val="hybridMultilevel"/>
    <w:tmpl w:val="47F4C3A4"/>
    <w:lvl w:ilvl="0" w:tplc="8C6EC32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4"/>
  </w:num>
  <w:num w:numId="2">
    <w:abstractNumId w:val="7"/>
  </w:num>
  <w:num w:numId="3">
    <w:abstractNumId w:val="11"/>
  </w:num>
  <w:num w:numId="4">
    <w:abstractNumId w:val="8"/>
  </w:num>
  <w:num w:numId="5">
    <w:abstractNumId w:val="3"/>
  </w:num>
  <w:num w:numId="6">
    <w:abstractNumId w:val="12"/>
  </w:num>
  <w:num w:numId="7">
    <w:abstractNumId w:val="9"/>
  </w:num>
  <w:num w:numId="8">
    <w:abstractNumId w:val="2"/>
  </w:num>
  <w:num w:numId="9">
    <w:abstractNumId w:val="5"/>
  </w:num>
  <w:num w:numId="10">
    <w:abstractNumId w:val="1"/>
  </w:num>
  <w:num w:numId="11">
    <w:abstractNumId w:val="6"/>
  </w:num>
  <w:num w:numId="12">
    <w:abstractNumId w:val="10"/>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 ">
    <w15:presenceInfo w15:providerId="Windows Live" w15:userId="af4383271b3cd4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E4B"/>
    <w:rsid w:val="00001942"/>
    <w:rsid w:val="00004E9D"/>
    <w:rsid w:val="00012745"/>
    <w:rsid w:val="00015F72"/>
    <w:rsid w:val="00025076"/>
    <w:rsid w:val="00027FF8"/>
    <w:rsid w:val="00034D82"/>
    <w:rsid w:val="000424E0"/>
    <w:rsid w:val="0004396A"/>
    <w:rsid w:val="00055B34"/>
    <w:rsid w:val="00055E9D"/>
    <w:rsid w:val="000649CF"/>
    <w:rsid w:val="0006525A"/>
    <w:rsid w:val="0008299F"/>
    <w:rsid w:val="000863CF"/>
    <w:rsid w:val="000B0E4B"/>
    <w:rsid w:val="000C3EA3"/>
    <w:rsid w:val="000C491E"/>
    <w:rsid w:val="000D4D85"/>
    <w:rsid w:val="000D691A"/>
    <w:rsid w:val="000D6B6C"/>
    <w:rsid w:val="000E28E3"/>
    <w:rsid w:val="000E3B31"/>
    <w:rsid w:val="000E3FF3"/>
    <w:rsid w:val="000F2348"/>
    <w:rsid w:val="000F524F"/>
    <w:rsid w:val="00101EBE"/>
    <w:rsid w:val="00102D76"/>
    <w:rsid w:val="00110AB5"/>
    <w:rsid w:val="00113C2F"/>
    <w:rsid w:val="00114DCD"/>
    <w:rsid w:val="0013145F"/>
    <w:rsid w:val="0013177D"/>
    <w:rsid w:val="0014088C"/>
    <w:rsid w:val="0014181F"/>
    <w:rsid w:val="00150CF8"/>
    <w:rsid w:val="0015686E"/>
    <w:rsid w:val="00160313"/>
    <w:rsid w:val="00165E07"/>
    <w:rsid w:val="001715DB"/>
    <w:rsid w:val="00174794"/>
    <w:rsid w:val="00187C5B"/>
    <w:rsid w:val="00194A5B"/>
    <w:rsid w:val="00195FB4"/>
    <w:rsid w:val="001A278D"/>
    <w:rsid w:val="001A7D22"/>
    <w:rsid w:val="001C119E"/>
    <w:rsid w:val="001D2414"/>
    <w:rsid w:val="001F614B"/>
    <w:rsid w:val="0020348B"/>
    <w:rsid w:val="002074D9"/>
    <w:rsid w:val="002104B6"/>
    <w:rsid w:val="002332A3"/>
    <w:rsid w:val="00233505"/>
    <w:rsid w:val="002546D3"/>
    <w:rsid w:val="00254E96"/>
    <w:rsid w:val="002577D8"/>
    <w:rsid w:val="00261F12"/>
    <w:rsid w:val="00270584"/>
    <w:rsid w:val="00271094"/>
    <w:rsid w:val="002710DB"/>
    <w:rsid w:val="00271855"/>
    <w:rsid w:val="00272DFF"/>
    <w:rsid w:val="002739BF"/>
    <w:rsid w:val="0028029B"/>
    <w:rsid w:val="002820A1"/>
    <w:rsid w:val="00291AA2"/>
    <w:rsid w:val="002928A5"/>
    <w:rsid w:val="0029426A"/>
    <w:rsid w:val="002A33BB"/>
    <w:rsid w:val="002A4D36"/>
    <w:rsid w:val="002B7CE0"/>
    <w:rsid w:val="002C593F"/>
    <w:rsid w:val="002C594F"/>
    <w:rsid w:val="002D2654"/>
    <w:rsid w:val="002D55D9"/>
    <w:rsid w:val="00306B66"/>
    <w:rsid w:val="0031009D"/>
    <w:rsid w:val="0031185F"/>
    <w:rsid w:val="00314173"/>
    <w:rsid w:val="003267F5"/>
    <w:rsid w:val="0032698A"/>
    <w:rsid w:val="0033433D"/>
    <w:rsid w:val="003450B3"/>
    <w:rsid w:val="00360A50"/>
    <w:rsid w:val="00373262"/>
    <w:rsid w:val="00374354"/>
    <w:rsid w:val="00381C7C"/>
    <w:rsid w:val="003845D4"/>
    <w:rsid w:val="00392857"/>
    <w:rsid w:val="00393000"/>
    <w:rsid w:val="003953E6"/>
    <w:rsid w:val="003A4D1B"/>
    <w:rsid w:val="003B0AD9"/>
    <w:rsid w:val="003B52EA"/>
    <w:rsid w:val="003B5EC8"/>
    <w:rsid w:val="003B7247"/>
    <w:rsid w:val="003C054F"/>
    <w:rsid w:val="003D49D3"/>
    <w:rsid w:val="003D5D10"/>
    <w:rsid w:val="003D65A4"/>
    <w:rsid w:val="003F3F4D"/>
    <w:rsid w:val="003F6653"/>
    <w:rsid w:val="004035C8"/>
    <w:rsid w:val="00406AA3"/>
    <w:rsid w:val="00416170"/>
    <w:rsid w:val="004161D0"/>
    <w:rsid w:val="00427223"/>
    <w:rsid w:val="00435887"/>
    <w:rsid w:val="004412B2"/>
    <w:rsid w:val="004447AA"/>
    <w:rsid w:val="00454DCE"/>
    <w:rsid w:val="004722FE"/>
    <w:rsid w:val="00474095"/>
    <w:rsid w:val="004765EE"/>
    <w:rsid w:val="00485289"/>
    <w:rsid w:val="004A0467"/>
    <w:rsid w:val="004A3EF0"/>
    <w:rsid w:val="004A3F11"/>
    <w:rsid w:val="004A711E"/>
    <w:rsid w:val="004B4D52"/>
    <w:rsid w:val="004C3EF4"/>
    <w:rsid w:val="004C5498"/>
    <w:rsid w:val="004C61B3"/>
    <w:rsid w:val="004F3025"/>
    <w:rsid w:val="004F604A"/>
    <w:rsid w:val="005203B8"/>
    <w:rsid w:val="0053271A"/>
    <w:rsid w:val="0054301E"/>
    <w:rsid w:val="005431AA"/>
    <w:rsid w:val="00551080"/>
    <w:rsid w:val="00566B58"/>
    <w:rsid w:val="005775A1"/>
    <w:rsid w:val="00586707"/>
    <w:rsid w:val="00587F96"/>
    <w:rsid w:val="005935A9"/>
    <w:rsid w:val="005A206F"/>
    <w:rsid w:val="005A27D0"/>
    <w:rsid w:val="005A38CF"/>
    <w:rsid w:val="005A3C18"/>
    <w:rsid w:val="005B0968"/>
    <w:rsid w:val="005B59CC"/>
    <w:rsid w:val="005B6D86"/>
    <w:rsid w:val="005C10C1"/>
    <w:rsid w:val="005C1FC9"/>
    <w:rsid w:val="005C7B71"/>
    <w:rsid w:val="005D26E3"/>
    <w:rsid w:val="005D6BB0"/>
    <w:rsid w:val="005E5865"/>
    <w:rsid w:val="005E7E0A"/>
    <w:rsid w:val="00602BE9"/>
    <w:rsid w:val="00615F66"/>
    <w:rsid w:val="0061716B"/>
    <w:rsid w:val="00620745"/>
    <w:rsid w:val="00625A6A"/>
    <w:rsid w:val="006349C6"/>
    <w:rsid w:val="00634E9E"/>
    <w:rsid w:val="006421E5"/>
    <w:rsid w:val="006556F6"/>
    <w:rsid w:val="00660CE1"/>
    <w:rsid w:val="00667452"/>
    <w:rsid w:val="00671736"/>
    <w:rsid w:val="00672ABE"/>
    <w:rsid w:val="0067609A"/>
    <w:rsid w:val="006761A4"/>
    <w:rsid w:val="00684D81"/>
    <w:rsid w:val="00694F10"/>
    <w:rsid w:val="006A0BB2"/>
    <w:rsid w:val="006A3C93"/>
    <w:rsid w:val="006B17C1"/>
    <w:rsid w:val="006B4B6C"/>
    <w:rsid w:val="006B57FB"/>
    <w:rsid w:val="006C19EB"/>
    <w:rsid w:val="006C44A2"/>
    <w:rsid w:val="006D0B29"/>
    <w:rsid w:val="006D3894"/>
    <w:rsid w:val="006D6848"/>
    <w:rsid w:val="006E072A"/>
    <w:rsid w:val="006E4002"/>
    <w:rsid w:val="006F1463"/>
    <w:rsid w:val="00700081"/>
    <w:rsid w:val="007065A3"/>
    <w:rsid w:val="00714BB3"/>
    <w:rsid w:val="00724584"/>
    <w:rsid w:val="00730446"/>
    <w:rsid w:val="00761164"/>
    <w:rsid w:val="00762D2A"/>
    <w:rsid w:val="00762EA4"/>
    <w:rsid w:val="007659A1"/>
    <w:rsid w:val="00774037"/>
    <w:rsid w:val="0078258B"/>
    <w:rsid w:val="007873A9"/>
    <w:rsid w:val="00787CDF"/>
    <w:rsid w:val="007913C6"/>
    <w:rsid w:val="007A1B6F"/>
    <w:rsid w:val="007B0E4F"/>
    <w:rsid w:val="007B59B5"/>
    <w:rsid w:val="007B745A"/>
    <w:rsid w:val="007C3592"/>
    <w:rsid w:val="007D795E"/>
    <w:rsid w:val="007E20C1"/>
    <w:rsid w:val="007E3F42"/>
    <w:rsid w:val="007E57E1"/>
    <w:rsid w:val="007E5D49"/>
    <w:rsid w:val="007F2309"/>
    <w:rsid w:val="007F71E2"/>
    <w:rsid w:val="00804D50"/>
    <w:rsid w:val="00810F3C"/>
    <w:rsid w:val="00814109"/>
    <w:rsid w:val="00820411"/>
    <w:rsid w:val="00824A4A"/>
    <w:rsid w:val="0083185D"/>
    <w:rsid w:val="00834C5C"/>
    <w:rsid w:val="00843ABA"/>
    <w:rsid w:val="008463D0"/>
    <w:rsid w:val="00853D22"/>
    <w:rsid w:val="008560B0"/>
    <w:rsid w:val="00856828"/>
    <w:rsid w:val="00860181"/>
    <w:rsid w:val="00860C54"/>
    <w:rsid w:val="00860EAD"/>
    <w:rsid w:val="00862696"/>
    <w:rsid w:val="0086278D"/>
    <w:rsid w:val="00867A23"/>
    <w:rsid w:val="0087370D"/>
    <w:rsid w:val="00894ABA"/>
    <w:rsid w:val="008A1EDE"/>
    <w:rsid w:val="008B38EA"/>
    <w:rsid w:val="008B7906"/>
    <w:rsid w:val="008D1753"/>
    <w:rsid w:val="008E48FF"/>
    <w:rsid w:val="008F3A4F"/>
    <w:rsid w:val="00903792"/>
    <w:rsid w:val="00911445"/>
    <w:rsid w:val="009125C7"/>
    <w:rsid w:val="009215A2"/>
    <w:rsid w:val="009259B6"/>
    <w:rsid w:val="009265AE"/>
    <w:rsid w:val="0093136C"/>
    <w:rsid w:val="00940F0A"/>
    <w:rsid w:val="00942D8A"/>
    <w:rsid w:val="00951191"/>
    <w:rsid w:val="009668D2"/>
    <w:rsid w:val="00967C9F"/>
    <w:rsid w:val="00973299"/>
    <w:rsid w:val="00993C96"/>
    <w:rsid w:val="00994835"/>
    <w:rsid w:val="00996A6C"/>
    <w:rsid w:val="009C0CAD"/>
    <w:rsid w:val="009C1929"/>
    <w:rsid w:val="009D2AFA"/>
    <w:rsid w:val="009D6942"/>
    <w:rsid w:val="009E619F"/>
    <w:rsid w:val="009E6D80"/>
    <w:rsid w:val="009F6283"/>
    <w:rsid w:val="00A01805"/>
    <w:rsid w:val="00A078F3"/>
    <w:rsid w:val="00A10DA9"/>
    <w:rsid w:val="00A14947"/>
    <w:rsid w:val="00A15B27"/>
    <w:rsid w:val="00A213DA"/>
    <w:rsid w:val="00A2588B"/>
    <w:rsid w:val="00A3036F"/>
    <w:rsid w:val="00A31094"/>
    <w:rsid w:val="00A538CD"/>
    <w:rsid w:val="00A541D3"/>
    <w:rsid w:val="00A55935"/>
    <w:rsid w:val="00A57E52"/>
    <w:rsid w:val="00A61456"/>
    <w:rsid w:val="00A65C1C"/>
    <w:rsid w:val="00A710A0"/>
    <w:rsid w:val="00A77876"/>
    <w:rsid w:val="00A86F31"/>
    <w:rsid w:val="00AA7901"/>
    <w:rsid w:val="00AB3BD1"/>
    <w:rsid w:val="00AB690B"/>
    <w:rsid w:val="00AC00C9"/>
    <w:rsid w:val="00AC6FE8"/>
    <w:rsid w:val="00AD1C61"/>
    <w:rsid w:val="00AD67D2"/>
    <w:rsid w:val="00AD7E5E"/>
    <w:rsid w:val="00AE6944"/>
    <w:rsid w:val="00AE6F2A"/>
    <w:rsid w:val="00AE775B"/>
    <w:rsid w:val="00B3631E"/>
    <w:rsid w:val="00B37B12"/>
    <w:rsid w:val="00B439F6"/>
    <w:rsid w:val="00B4410D"/>
    <w:rsid w:val="00B458D6"/>
    <w:rsid w:val="00B514C0"/>
    <w:rsid w:val="00B548DE"/>
    <w:rsid w:val="00B63340"/>
    <w:rsid w:val="00B72BEA"/>
    <w:rsid w:val="00B95FD3"/>
    <w:rsid w:val="00BA3E90"/>
    <w:rsid w:val="00BB2698"/>
    <w:rsid w:val="00BB6EDD"/>
    <w:rsid w:val="00BC4B38"/>
    <w:rsid w:val="00BE2CE6"/>
    <w:rsid w:val="00BE3FE5"/>
    <w:rsid w:val="00BE73F9"/>
    <w:rsid w:val="00BF07B1"/>
    <w:rsid w:val="00BF24C8"/>
    <w:rsid w:val="00C06C3E"/>
    <w:rsid w:val="00C1588A"/>
    <w:rsid w:val="00C219D5"/>
    <w:rsid w:val="00C3251A"/>
    <w:rsid w:val="00C3335E"/>
    <w:rsid w:val="00C41856"/>
    <w:rsid w:val="00C55752"/>
    <w:rsid w:val="00C57A74"/>
    <w:rsid w:val="00C66768"/>
    <w:rsid w:val="00C73B27"/>
    <w:rsid w:val="00C819EB"/>
    <w:rsid w:val="00C93939"/>
    <w:rsid w:val="00CA3B5C"/>
    <w:rsid w:val="00CA4A96"/>
    <w:rsid w:val="00CD2CA0"/>
    <w:rsid w:val="00CF23C6"/>
    <w:rsid w:val="00CF5F7A"/>
    <w:rsid w:val="00CF6464"/>
    <w:rsid w:val="00D0046B"/>
    <w:rsid w:val="00D0586E"/>
    <w:rsid w:val="00D21091"/>
    <w:rsid w:val="00D43929"/>
    <w:rsid w:val="00D545BD"/>
    <w:rsid w:val="00D57882"/>
    <w:rsid w:val="00D7102B"/>
    <w:rsid w:val="00D75291"/>
    <w:rsid w:val="00D760C9"/>
    <w:rsid w:val="00D83C32"/>
    <w:rsid w:val="00D87B69"/>
    <w:rsid w:val="00DB0353"/>
    <w:rsid w:val="00DB5A5E"/>
    <w:rsid w:val="00DC0575"/>
    <w:rsid w:val="00DC147F"/>
    <w:rsid w:val="00DC5E51"/>
    <w:rsid w:val="00DD2847"/>
    <w:rsid w:val="00DD4C4F"/>
    <w:rsid w:val="00DE29AB"/>
    <w:rsid w:val="00DE407B"/>
    <w:rsid w:val="00DE6BC4"/>
    <w:rsid w:val="00DF19C9"/>
    <w:rsid w:val="00E44669"/>
    <w:rsid w:val="00E628B3"/>
    <w:rsid w:val="00E62A3E"/>
    <w:rsid w:val="00E673BE"/>
    <w:rsid w:val="00E70660"/>
    <w:rsid w:val="00E76398"/>
    <w:rsid w:val="00E843B2"/>
    <w:rsid w:val="00E87D61"/>
    <w:rsid w:val="00E92B12"/>
    <w:rsid w:val="00E95C79"/>
    <w:rsid w:val="00EA09DD"/>
    <w:rsid w:val="00EA3AD0"/>
    <w:rsid w:val="00EA3ADF"/>
    <w:rsid w:val="00EA5D3B"/>
    <w:rsid w:val="00EC6393"/>
    <w:rsid w:val="00ED138E"/>
    <w:rsid w:val="00ED318D"/>
    <w:rsid w:val="00ED56EE"/>
    <w:rsid w:val="00EF3425"/>
    <w:rsid w:val="00EF75CD"/>
    <w:rsid w:val="00F002AF"/>
    <w:rsid w:val="00F012C3"/>
    <w:rsid w:val="00F31B32"/>
    <w:rsid w:val="00F3356C"/>
    <w:rsid w:val="00F34B16"/>
    <w:rsid w:val="00F35BBC"/>
    <w:rsid w:val="00F37E2C"/>
    <w:rsid w:val="00F45E47"/>
    <w:rsid w:val="00F47DF8"/>
    <w:rsid w:val="00F6469D"/>
    <w:rsid w:val="00F7013C"/>
    <w:rsid w:val="00F73057"/>
    <w:rsid w:val="00F82174"/>
    <w:rsid w:val="00F827AF"/>
    <w:rsid w:val="00F83BB6"/>
    <w:rsid w:val="00F859D6"/>
    <w:rsid w:val="00F942BC"/>
    <w:rsid w:val="00FB5712"/>
    <w:rsid w:val="00FB61E0"/>
    <w:rsid w:val="00FB6B82"/>
    <w:rsid w:val="00FC4A55"/>
    <w:rsid w:val="00FC76BC"/>
    <w:rsid w:val="00FD1F8D"/>
    <w:rsid w:val="00FD4D04"/>
    <w:rsid w:val="00FD6F73"/>
    <w:rsid w:val="00FE327A"/>
    <w:rsid w:val="00FE60C8"/>
    <w:rsid w:val="00FF3B7E"/>
    <w:rsid w:val="00FF7A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AAD5CF"/>
  <w15:docId w15:val="{5D8877CC-8048-4B31-BF14-B7A06FC2F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000"/>
    <w:pPr>
      <w:ind w:left="720"/>
      <w:contextualSpacing/>
    </w:pPr>
  </w:style>
  <w:style w:type="paragraph" w:styleId="BalloonText">
    <w:name w:val="Balloon Text"/>
    <w:basedOn w:val="Normal"/>
    <w:link w:val="BalloonTextChar"/>
    <w:uiPriority w:val="99"/>
    <w:semiHidden/>
    <w:unhideWhenUsed/>
    <w:rsid w:val="00CF6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464"/>
    <w:rPr>
      <w:rFonts w:ascii="Segoe UI" w:hAnsi="Segoe UI" w:cs="Segoe UI"/>
      <w:sz w:val="18"/>
      <w:szCs w:val="18"/>
    </w:rPr>
  </w:style>
  <w:style w:type="paragraph" w:styleId="Header">
    <w:name w:val="header"/>
    <w:basedOn w:val="Normal"/>
    <w:link w:val="HeaderChar"/>
    <w:uiPriority w:val="99"/>
    <w:unhideWhenUsed/>
    <w:rsid w:val="00F012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2C3"/>
  </w:style>
  <w:style w:type="paragraph" w:styleId="Footer">
    <w:name w:val="footer"/>
    <w:basedOn w:val="Normal"/>
    <w:link w:val="FooterChar"/>
    <w:uiPriority w:val="99"/>
    <w:unhideWhenUsed/>
    <w:rsid w:val="00F012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DAE8A-3D76-4D8F-829F-EC4FC0D4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15</Pages>
  <Words>3574</Words>
  <Characters>20373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Winney</dc:creator>
  <cp:lastModifiedBy> </cp:lastModifiedBy>
  <cp:revision>13</cp:revision>
  <dcterms:created xsi:type="dcterms:W3CDTF">2019-02-09T00:18:00Z</dcterms:created>
  <dcterms:modified xsi:type="dcterms:W3CDTF">2019-02-11T12:51:00Z</dcterms:modified>
</cp:coreProperties>
</file>